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08BD" w:rsidRDefault="003D08BD" w:rsidP="00974A18">
      <w:pPr>
        <w:pStyle w:val="Zkladntext30"/>
        <w:shd w:val="clear" w:color="auto" w:fill="auto"/>
        <w:spacing w:after="100" w:afterAutospacing="1"/>
        <w:ind w:left="442"/>
      </w:pPr>
    </w:p>
    <w:p w:rsidR="00E609F7" w:rsidRDefault="007F68E5" w:rsidP="00974A18">
      <w:pPr>
        <w:pStyle w:val="Zkladntext30"/>
        <w:shd w:val="clear" w:color="auto" w:fill="auto"/>
        <w:spacing w:after="100" w:afterAutospacing="1"/>
        <w:ind w:left="442"/>
      </w:pPr>
      <w:r>
        <w:t>Univerzita Tomáše Bati ve Zlíně</w:t>
      </w:r>
      <w:r>
        <w:br/>
        <w:t xml:space="preserve">Fakulta </w:t>
      </w:r>
      <w:r w:rsidR="00C04876">
        <w:t>logistiky a krizového řízení</w:t>
      </w:r>
    </w:p>
    <w:p w:rsidR="00974A18" w:rsidRDefault="00974A18" w:rsidP="00974A18">
      <w:pPr>
        <w:pStyle w:val="Zkladntext30"/>
        <w:shd w:val="clear" w:color="auto" w:fill="auto"/>
        <w:spacing w:after="100" w:afterAutospacing="1"/>
        <w:ind w:left="442"/>
      </w:pPr>
    </w:p>
    <w:p w:rsidR="00974A18" w:rsidRDefault="00974A18" w:rsidP="00974A18">
      <w:pPr>
        <w:pStyle w:val="Zkladntext30"/>
        <w:shd w:val="clear" w:color="auto" w:fill="auto"/>
        <w:spacing w:after="100" w:afterAutospacing="1"/>
        <w:ind w:left="442"/>
      </w:pPr>
    </w:p>
    <w:p w:rsidR="00E609F7" w:rsidRDefault="0000206B" w:rsidP="00974A18">
      <w:pPr>
        <w:pStyle w:val="Zkladntext40"/>
        <w:shd w:val="clear" w:color="auto" w:fill="auto"/>
        <w:spacing w:before="0" w:after="78" w:line="360" w:lineRule="auto"/>
      </w:pPr>
      <w:r>
        <w:t xml:space="preserve">            </w:t>
      </w:r>
      <w:r w:rsidR="007F68E5">
        <w:t xml:space="preserve">Sebehodnotící zpráva pro akreditaci </w:t>
      </w:r>
      <w:r w:rsidR="00C04876">
        <w:t>bakalářského</w:t>
      </w:r>
    </w:p>
    <w:p w:rsidR="00E609F7" w:rsidRDefault="007F68E5" w:rsidP="00974A18">
      <w:pPr>
        <w:pStyle w:val="Zkladntext40"/>
        <w:shd w:val="clear" w:color="auto" w:fill="auto"/>
        <w:spacing w:before="0" w:after="100" w:afterAutospacing="1" w:line="360" w:lineRule="auto"/>
        <w:ind w:left="442"/>
        <w:jc w:val="center"/>
      </w:pPr>
      <w:r>
        <w:t>studijního programu</w:t>
      </w:r>
    </w:p>
    <w:p w:rsidR="00974A18" w:rsidRPr="00974A18" w:rsidRDefault="00D5376B" w:rsidP="00974A18">
      <w:pPr>
        <w:pStyle w:val="Zkladntext50"/>
        <w:shd w:val="clear" w:color="auto" w:fill="auto"/>
        <w:spacing w:before="0" w:after="100" w:afterAutospacing="1" w:line="360" w:lineRule="auto"/>
        <w:ind w:left="442"/>
        <w:rPr>
          <w:sz w:val="48"/>
          <w:szCs w:val="48"/>
        </w:rPr>
      </w:pPr>
      <w:r>
        <w:rPr>
          <w:sz w:val="48"/>
          <w:szCs w:val="48"/>
        </w:rPr>
        <w:t>Management rizik</w:t>
      </w:r>
    </w:p>
    <w:p w:rsidR="00974A18" w:rsidRDefault="00974A18" w:rsidP="00974A18">
      <w:pPr>
        <w:pStyle w:val="Zkladntext50"/>
        <w:shd w:val="clear" w:color="auto" w:fill="auto"/>
        <w:spacing w:before="0" w:after="100" w:afterAutospacing="1" w:line="360" w:lineRule="auto"/>
        <w:ind w:left="442"/>
        <w:jc w:val="right"/>
      </w:pPr>
    </w:p>
    <w:p w:rsidR="00974A18" w:rsidRDefault="00974A18" w:rsidP="00974A18">
      <w:pPr>
        <w:pStyle w:val="Zkladntext50"/>
        <w:shd w:val="clear" w:color="auto" w:fill="auto"/>
        <w:spacing w:before="0" w:after="100" w:afterAutospacing="1" w:line="360" w:lineRule="auto"/>
        <w:ind w:left="442"/>
        <w:jc w:val="right"/>
      </w:pPr>
    </w:p>
    <w:p w:rsidR="00974A18" w:rsidRDefault="00974A18" w:rsidP="00974A18">
      <w:pPr>
        <w:pStyle w:val="Zkladntext50"/>
        <w:shd w:val="clear" w:color="auto" w:fill="auto"/>
        <w:spacing w:before="0" w:after="100" w:afterAutospacing="1" w:line="360" w:lineRule="auto"/>
        <w:ind w:left="442"/>
        <w:jc w:val="right"/>
      </w:pPr>
    </w:p>
    <w:p w:rsidR="00974A18" w:rsidRDefault="00974A18" w:rsidP="00974A18">
      <w:pPr>
        <w:pStyle w:val="Zkladntext50"/>
        <w:shd w:val="clear" w:color="auto" w:fill="auto"/>
        <w:spacing w:before="0" w:after="100" w:afterAutospacing="1" w:line="360" w:lineRule="auto"/>
        <w:ind w:left="442"/>
        <w:jc w:val="right"/>
      </w:pPr>
    </w:p>
    <w:p w:rsidR="00974A18" w:rsidRDefault="00974A18" w:rsidP="00974A18">
      <w:pPr>
        <w:pStyle w:val="Zkladntext50"/>
        <w:shd w:val="clear" w:color="auto" w:fill="auto"/>
        <w:spacing w:before="0" w:after="100" w:afterAutospacing="1" w:line="360" w:lineRule="auto"/>
        <w:ind w:left="442"/>
        <w:jc w:val="right"/>
      </w:pPr>
    </w:p>
    <w:p w:rsidR="00974A18" w:rsidRDefault="00974A18" w:rsidP="00974A18">
      <w:pPr>
        <w:pStyle w:val="Zkladntext50"/>
        <w:shd w:val="clear" w:color="auto" w:fill="auto"/>
        <w:spacing w:before="0" w:after="100" w:afterAutospacing="1" w:line="360" w:lineRule="auto"/>
        <w:ind w:left="442"/>
        <w:jc w:val="right"/>
      </w:pPr>
    </w:p>
    <w:p w:rsidR="00974A18" w:rsidRPr="00B24ED7" w:rsidRDefault="00CF6D12" w:rsidP="00B24ED7">
      <w:pPr>
        <w:pStyle w:val="Zkladntext50"/>
        <w:shd w:val="clear" w:color="auto" w:fill="auto"/>
        <w:spacing w:before="0" w:after="100" w:afterAutospacing="1" w:line="360" w:lineRule="auto"/>
        <w:ind w:left="442"/>
        <w:jc w:val="right"/>
        <w:rPr>
          <w:sz w:val="28"/>
          <w:szCs w:val="28"/>
        </w:rPr>
      </w:pPr>
      <w:r>
        <w:rPr>
          <w:sz w:val="28"/>
          <w:szCs w:val="28"/>
        </w:rPr>
        <w:t>22</w:t>
      </w:r>
      <w:r w:rsidR="00974A18" w:rsidRPr="00974A18">
        <w:rPr>
          <w:sz w:val="28"/>
          <w:szCs w:val="28"/>
        </w:rPr>
        <w:t xml:space="preserve">. </w:t>
      </w:r>
      <w:r>
        <w:rPr>
          <w:sz w:val="28"/>
          <w:szCs w:val="28"/>
        </w:rPr>
        <w:t>srpna</w:t>
      </w:r>
      <w:r w:rsidR="00974A18" w:rsidRPr="00974A18">
        <w:rPr>
          <w:sz w:val="28"/>
          <w:szCs w:val="28"/>
        </w:rPr>
        <w:t xml:space="preserve"> 2018 </w:t>
      </w:r>
    </w:p>
    <w:p w:rsidR="002327D2" w:rsidRDefault="002327D2" w:rsidP="002327D2">
      <w:pPr>
        <w:pStyle w:val="Nadpis10"/>
        <w:keepNext/>
        <w:keepLines/>
        <w:shd w:val="clear" w:color="auto" w:fill="auto"/>
        <w:spacing w:after="125" w:line="300" w:lineRule="exact"/>
        <w:ind w:right="120"/>
      </w:pPr>
      <w:r>
        <w:lastRenderedPageBreak/>
        <w:t>Sebehodnotící zpráva pro akreditaci studijních programů</w:t>
      </w:r>
    </w:p>
    <w:p w:rsidR="002327D2" w:rsidRDefault="002327D2" w:rsidP="002327D2">
      <w:pPr>
        <w:pStyle w:val="Zkladntext71"/>
        <w:shd w:val="clear" w:color="auto" w:fill="auto"/>
        <w:spacing w:before="0" w:after="1114" w:line="240" w:lineRule="exact"/>
        <w:ind w:right="120" w:firstLine="0"/>
      </w:pPr>
      <w:r>
        <w:t>Příloha E</w:t>
      </w:r>
    </w:p>
    <w:p w:rsidR="002327D2" w:rsidRDefault="002327D2" w:rsidP="002327D2">
      <w:pPr>
        <w:pStyle w:val="Nadpis21"/>
        <w:keepNext/>
        <w:keepLines/>
        <w:shd w:val="clear" w:color="auto" w:fill="auto"/>
        <w:spacing w:before="0" w:after="406" w:line="300" w:lineRule="exact"/>
      </w:pPr>
      <w:bookmarkStart w:id="0" w:name="bookmark1"/>
      <w:r>
        <w:rPr>
          <w:rStyle w:val="Nadpis20"/>
        </w:rPr>
        <w:t>I. Instituce</w:t>
      </w:r>
      <w:bookmarkEnd w:id="0"/>
    </w:p>
    <w:p w:rsidR="002327D2" w:rsidRPr="003D08BD" w:rsidRDefault="002327D2" w:rsidP="002327D2">
      <w:pPr>
        <w:pStyle w:val="Nadpis31"/>
        <w:keepNext/>
        <w:keepLines/>
        <w:shd w:val="clear" w:color="auto" w:fill="auto"/>
        <w:spacing w:before="0" w:after="173" w:line="240" w:lineRule="exact"/>
        <w:ind w:left="540"/>
        <w:rPr>
          <w:color w:val="70AD47"/>
        </w:rPr>
      </w:pPr>
      <w:bookmarkStart w:id="1" w:name="bookmark2"/>
      <w:r w:rsidRPr="003D08BD">
        <w:rPr>
          <w:rStyle w:val="Nadpis30"/>
          <w:color w:val="70AD47"/>
        </w:rPr>
        <w:t>Působnost orgánů vysoké školy</w:t>
      </w:r>
      <w:bookmarkEnd w:id="1"/>
    </w:p>
    <w:p w:rsidR="002327D2" w:rsidRDefault="002327D2" w:rsidP="002327D2">
      <w:pPr>
        <w:pStyle w:val="Zkladntext21"/>
        <w:shd w:val="clear" w:color="auto" w:fill="auto"/>
        <w:spacing w:before="0" w:after="122" w:line="210" w:lineRule="exact"/>
        <w:ind w:left="3720" w:firstLine="0"/>
      </w:pPr>
      <w:r>
        <w:t>Standardy 1.1-1.2</w:t>
      </w:r>
    </w:p>
    <w:p w:rsidR="002327D2" w:rsidRDefault="002327D2" w:rsidP="002327D2">
      <w:pPr>
        <w:pStyle w:val="Zkladntext21"/>
        <w:shd w:val="clear" w:color="auto" w:fill="auto"/>
        <w:spacing w:before="0" w:after="398" w:line="288" w:lineRule="exact"/>
        <w:ind w:left="180" w:firstLine="0"/>
        <w:jc w:val="both"/>
      </w:pPr>
      <w:r>
        <w:t>Univerzita Tomáše Bati ve Zlíně (dále jen UTB ve Zlíně) má vymezen orgán vysoké školy, který plní působnost statutárního orgánu, a má vymezeny další orgány, včetně jejich působnosti, pravomoci a odpovědnosti. Statutární orgán a další orgány UTB ve Zlíně jsou vymezeny ve „Statutu UTB ve Zlíně ze dne 5. ledna 2017".</w:t>
      </w:r>
      <w:r>
        <w:rPr>
          <w:vertAlign w:val="superscript"/>
        </w:rPr>
        <w:footnoteReference w:id="1"/>
      </w:r>
    </w:p>
    <w:p w:rsidR="002327D2" w:rsidRPr="003D08BD" w:rsidRDefault="002327D2" w:rsidP="002327D2">
      <w:pPr>
        <w:pStyle w:val="Nadpis31"/>
        <w:keepNext/>
        <w:keepLines/>
        <w:shd w:val="clear" w:color="auto" w:fill="auto"/>
        <w:spacing w:before="0" w:after="103" w:line="240" w:lineRule="exact"/>
        <w:ind w:left="540"/>
        <w:rPr>
          <w:color w:val="70AD47"/>
        </w:rPr>
      </w:pPr>
      <w:bookmarkStart w:id="2" w:name="bookmark3"/>
      <w:r w:rsidRPr="003D08BD">
        <w:rPr>
          <w:rStyle w:val="Nadpis30"/>
          <w:color w:val="70AD47"/>
        </w:rPr>
        <w:t>Vnitřní systém zajišťování kvality</w:t>
      </w:r>
      <w:bookmarkEnd w:id="2"/>
    </w:p>
    <w:p w:rsidR="002327D2" w:rsidRDefault="002327D2" w:rsidP="002327D2">
      <w:pPr>
        <w:pStyle w:val="Zkladntext71"/>
        <w:shd w:val="clear" w:color="auto" w:fill="auto"/>
        <w:spacing w:before="0" w:after="173" w:line="240" w:lineRule="exact"/>
        <w:ind w:left="880" w:firstLine="0"/>
        <w:jc w:val="left"/>
      </w:pPr>
    </w:p>
    <w:p w:rsidR="002327D2" w:rsidRDefault="002327D2" w:rsidP="002327D2">
      <w:pPr>
        <w:pStyle w:val="Zkladntext71"/>
        <w:shd w:val="clear" w:color="auto" w:fill="auto"/>
        <w:spacing w:before="0" w:after="173" w:line="240" w:lineRule="exact"/>
        <w:ind w:left="880" w:firstLine="0"/>
        <w:jc w:val="left"/>
      </w:pPr>
      <w:r>
        <w:t>• Vymezení pravomoci a odpovědnost za kvalitu</w:t>
      </w:r>
    </w:p>
    <w:p w:rsidR="002327D2" w:rsidRDefault="002327D2" w:rsidP="002327D2">
      <w:pPr>
        <w:pStyle w:val="Zkladntext21"/>
        <w:shd w:val="clear" w:color="auto" w:fill="auto"/>
        <w:spacing w:before="0" w:after="122" w:line="210" w:lineRule="exact"/>
        <w:ind w:left="3720" w:firstLine="0"/>
      </w:pPr>
      <w:r>
        <w:t>Standard 1.3</w:t>
      </w:r>
    </w:p>
    <w:p w:rsidR="002327D2" w:rsidRDefault="002327D2" w:rsidP="002327D2">
      <w:pPr>
        <w:pStyle w:val="Zkladntext21"/>
        <w:shd w:val="clear" w:color="auto" w:fill="auto"/>
        <w:spacing w:before="0" w:after="60" w:line="288" w:lineRule="exact"/>
        <w:ind w:left="180" w:firstLine="0"/>
        <w:jc w:val="both"/>
      </w:pPr>
      <w:r>
        <w:t>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pravomoci a odpovědnost jsou vymezeny v „Pravidlech systému zajišťování kvality vzdělávací, tvůrčí a s nimi souvisejících činností a vnitřního hodnocení kvality vzdělávací, tvůrčí a s nimi souvisejících činností UTB" ze dne 28. června 2017.</w:t>
      </w:r>
      <w:r>
        <w:rPr>
          <w:vertAlign w:val="superscript"/>
        </w:rPr>
        <w:footnoteReference w:id="2"/>
      </w:r>
    </w:p>
    <w:p w:rsidR="002327D2" w:rsidRDefault="002327D2" w:rsidP="002327D2">
      <w:pPr>
        <w:pStyle w:val="Zkladntext21"/>
        <w:shd w:val="clear" w:color="auto" w:fill="auto"/>
        <w:spacing w:before="0" w:after="518" w:line="288" w:lineRule="exact"/>
        <w:ind w:left="180" w:firstLine="0"/>
        <w:jc w:val="both"/>
      </w:pPr>
      <w:r>
        <w:t>Pro účely zajišťování kvality má pak jmenovánu čtrnáctičlennou Radu pro vnitřní hodnocení UTB ve Zlíně, která se řídí Jednacím řádem Rady pro vnitřní hodnocení UTB (Směrnice rektora č. 18/2017) ze dne 15. května 2017.</w:t>
      </w:r>
      <w:r>
        <w:rPr>
          <w:vertAlign w:val="superscript"/>
        </w:rPr>
        <w:footnoteReference w:id="3"/>
      </w:r>
    </w:p>
    <w:p w:rsidR="002327D2" w:rsidRDefault="002327D2" w:rsidP="002327D2">
      <w:pPr>
        <w:pStyle w:val="Zkladntext71"/>
        <w:shd w:val="clear" w:color="auto" w:fill="auto"/>
        <w:spacing w:before="0" w:after="173" w:line="240" w:lineRule="exact"/>
        <w:ind w:left="880" w:firstLine="0"/>
        <w:jc w:val="left"/>
      </w:pPr>
      <w:r>
        <w:t>• Procesy vzniku a úprav studijních programů</w:t>
      </w:r>
    </w:p>
    <w:p w:rsidR="002327D2" w:rsidRDefault="002327D2" w:rsidP="00580966">
      <w:pPr>
        <w:pStyle w:val="Zkladntext21"/>
        <w:shd w:val="clear" w:color="auto" w:fill="auto"/>
        <w:spacing w:before="0" w:after="122" w:line="210" w:lineRule="exact"/>
        <w:ind w:left="3720" w:firstLine="0"/>
      </w:pPr>
      <w:r>
        <w:t>Standard 1.4</w:t>
      </w:r>
    </w:p>
    <w:p w:rsidR="002327D2" w:rsidRDefault="002327D2" w:rsidP="002327D2">
      <w:pPr>
        <w:pStyle w:val="Zkladntext21"/>
        <w:shd w:val="clear" w:color="auto" w:fill="auto"/>
        <w:spacing w:before="0" w:after="518" w:line="288" w:lineRule="exact"/>
        <w:ind w:left="181" w:firstLine="0"/>
        <w:jc w:val="both"/>
      </w:pPr>
      <w:r>
        <w:t>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„Řádu pro tvorbu, schvalování, uskutečňování a změny studijních programů Univerzity Tomáše Bati ve Zlíně" ze dne 28. června 2017.</w:t>
      </w:r>
      <w:r>
        <w:rPr>
          <w:vertAlign w:val="superscript"/>
        </w:rPr>
        <w:footnoteReference w:id="4"/>
      </w:r>
    </w:p>
    <w:p w:rsidR="002327D2" w:rsidRDefault="002327D2" w:rsidP="002327D2">
      <w:pPr>
        <w:pStyle w:val="Zkladntext71"/>
        <w:shd w:val="clear" w:color="auto" w:fill="auto"/>
        <w:spacing w:before="0" w:after="173" w:line="240" w:lineRule="exact"/>
        <w:ind w:left="760" w:firstLine="0"/>
        <w:jc w:val="left"/>
      </w:pPr>
      <w:r>
        <w:t>• Principy a systém uznávání zahraničního vzdělávání pro přijetí ke studiu</w:t>
      </w:r>
    </w:p>
    <w:p w:rsidR="00E609F7" w:rsidRDefault="007F68E5" w:rsidP="00580966">
      <w:pPr>
        <w:pStyle w:val="Zkladntext22"/>
        <w:shd w:val="clear" w:color="auto" w:fill="auto"/>
        <w:spacing w:before="0" w:after="122" w:line="210" w:lineRule="exact"/>
        <w:ind w:left="3578" w:firstLine="0"/>
      </w:pPr>
      <w:r>
        <w:t>Standard 1.5</w:t>
      </w:r>
    </w:p>
    <w:p w:rsidR="002327D2" w:rsidRDefault="002327D2" w:rsidP="002327D2">
      <w:pPr>
        <w:pStyle w:val="Zkladntext21"/>
        <w:shd w:val="clear" w:color="auto" w:fill="auto"/>
        <w:spacing w:before="0" w:after="578" w:line="288" w:lineRule="exact"/>
        <w:ind w:firstLine="0"/>
        <w:jc w:val="both"/>
      </w:pPr>
      <w:r>
        <w:lastRenderedPageBreak/>
        <w:t>UTB ve Zlíně má vytvořena pravidla a stanoveny principy uznávání zahraničního vzdělávání pro přijetí ke studiu, včetně popsaného procesu posuzování splnění podmínky předchozího vzdělání. Systém a principy jsou systematizovány ve směrnici rektora SR/13/2017 „Uznání zahraničního středoškolského a vysokoškolského vzdělání a kvalifikace" ze dne 12. 4. 2017.</w:t>
      </w:r>
      <w:r>
        <w:rPr>
          <w:vertAlign w:val="superscript"/>
        </w:rPr>
        <w:footnoteReference w:id="5"/>
      </w:r>
    </w:p>
    <w:p w:rsidR="002327D2" w:rsidRDefault="002327D2" w:rsidP="002327D2">
      <w:pPr>
        <w:pStyle w:val="Zkladntext71"/>
        <w:shd w:val="clear" w:color="auto" w:fill="auto"/>
        <w:spacing w:before="0" w:after="173" w:line="240" w:lineRule="exact"/>
        <w:ind w:left="760" w:firstLine="0"/>
        <w:jc w:val="left"/>
      </w:pPr>
      <w:r>
        <w:t>• Vedení kvalifikačních a rigorózních prací</w:t>
      </w:r>
    </w:p>
    <w:p w:rsidR="002327D2" w:rsidRDefault="002327D2" w:rsidP="002327D2">
      <w:pPr>
        <w:pStyle w:val="Zkladntext21"/>
        <w:shd w:val="clear" w:color="auto" w:fill="auto"/>
        <w:spacing w:before="0" w:after="122" w:line="210" w:lineRule="exact"/>
        <w:ind w:left="3580" w:firstLine="0"/>
      </w:pPr>
      <w:r>
        <w:t>Standard 1.6</w:t>
      </w:r>
    </w:p>
    <w:p w:rsidR="002327D2" w:rsidRDefault="002327D2" w:rsidP="002327D2">
      <w:pPr>
        <w:pStyle w:val="Zkladntext21"/>
        <w:shd w:val="clear" w:color="auto" w:fill="auto"/>
        <w:spacing w:before="0" w:after="60" w:line="288" w:lineRule="exact"/>
        <w:ind w:firstLine="0"/>
        <w:jc w:val="both"/>
      </w:pPr>
      <w:r>
        <w:t>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w:t>
      </w:r>
    </w:p>
    <w:p w:rsidR="002327D2" w:rsidRDefault="002327D2" w:rsidP="002327D2">
      <w:pPr>
        <w:pStyle w:val="Zkladntext21"/>
        <w:shd w:val="clear" w:color="auto" w:fill="auto"/>
        <w:spacing w:before="0" w:after="518" w:line="288" w:lineRule="exact"/>
        <w:ind w:firstLine="0"/>
        <w:jc w:val="both"/>
      </w:pPr>
      <w:r>
        <w:t xml:space="preserve">Danou problematiku upravuje čl. </w:t>
      </w:r>
      <w:smartTag w:uri="urn:schemas-microsoft-com:office:smarttags" w:element="metricconverter">
        <w:smartTagPr>
          <w:attr w:name="ProductID" w:val="16 a"/>
        </w:smartTagPr>
        <w:r>
          <w:t>16 a</w:t>
        </w:r>
      </w:smartTag>
      <w:r>
        <w:t xml:space="preserve"> 17 „Řádu pro tvorbu, schvalování, uskutečňování a změny studijních programů Univerzity Tomáše Bati ve Zlíně" a čl. 28 „Studijního a zkušebního řádu Univerzity Tomáše Bati ve Zlíně".</w:t>
      </w:r>
      <w:r>
        <w:rPr>
          <w:vertAlign w:val="superscript"/>
        </w:rPr>
        <w:footnoteReference w:id="6"/>
      </w:r>
    </w:p>
    <w:p w:rsidR="002327D2" w:rsidRDefault="002327D2" w:rsidP="002327D2">
      <w:pPr>
        <w:pStyle w:val="Zkladntext71"/>
        <w:shd w:val="clear" w:color="auto" w:fill="auto"/>
        <w:spacing w:before="0" w:after="173" w:line="240" w:lineRule="exact"/>
        <w:ind w:left="760" w:firstLine="0"/>
        <w:jc w:val="left"/>
      </w:pPr>
      <w:r>
        <w:t>• Procesy zpětné vazby při hodnocení kvality</w:t>
      </w:r>
    </w:p>
    <w:p w:rsidR="002327D2" w:rsidRDefault="002327D2" w:rsidP="00580966">
      <w:pPr>
        <w:pStyle w:val="Zkladntext21"/>
        <w:shd w:val="clear" w:color="auto" w:fill="auto"/>
        <w:spacing w:before="0" w:after="122" w:line="210" w:lineRule="exact"/>
        <w:ind w:left="3578" w:firstLine="0"/>
      </w:pPr>
      <w:r>
        <w:t>Standard 1.7</w:t>
      </w:r>
    </w:p>
    <w:p w:rsidR="002327D2" w:rsidRDefault="002327D2" w:rsidP="002327D2">
      <w:pPr>
        <w:pStyle w:val="Zkladntext21"/>
        <w:shd w:val="clear" w:color="auto" w:fill="auto"/>
        <w:spacing w:before="0" w:after="122" w:line="288" w:lineRule="exact"/>
        <w:ind w:firstLine="0"/>
        <w:jc w:val="both"/>
      </w:pPr>
      <w:r>
        <w:t>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p>
    <w:p w:rsidR="002327D2" w:rsidRDefault="002327D2" w:rsidP="002327D2">
      <w:pPr>
        <w:pStyle w:val="Zkladntext21"/>
        <w:shd w:val="clear" w:color="auto" w:fill="auto"/>
        <w:spacing w:before="0" w:after="518" w:line="288" w:lineRule="exact"/>
        <w:ind w:left="403" w:firstLine="0"/>
      </w:pPr>
      <w:r>
        <w:rPr>
          <w:rStyle w:val="Zkladntext20"/>
        </w:rPr>
        <w:t>- Viz Zpráva o vnitřním hodnocení</w:t>
      </w:r>
      <w:r>
        <w:rPr>
          <w:rStyle w:val="Zkladntext20"/>
          <w:vertAlign w:val="superscript"/>
        </w:rPr>
        <w:footnoteReference w:id="7"/>
      </w:r>
    </w:p>
    <w:p w:rsidR="002327D2" w:rsidRDefault="002327D2" w:rsidP="002327D2">
      <w:pPr>
        <w:pStyle w:val="Zkladntext71"/>
        <w:shd w:val="clear" w:color="auto" w:fill="auto"/>
        <w:spacing w:before="0" w:after="173" w:line="240" w:lineRule="exact"/>
        <w:ind w:left="760" w:firstLine="0"/>
        <w:jc w:val="left"/>
      </w:pPr>
      <w:r>
        <w:t>• Sledování úspěšnosti uchazečů o studium, studentů a uplatnitelnosti absolventů</w:t>
      </w:r>
    </w:p>
    <w:p w:rsidR="002327D2" w:rsidRDefault="002327D2" w:rsidP="00580966">
      <w:pPr>
        <w:pStyle w:val="Zkladntext21"/>
        <w:shd w:val="clear" w:color="auto" w:fill="auto"/>
        <w:spacing w:before="0" w:after="122" w:line="210" w:lineRule="exact"/>
        <w:ind w:left="3578" w:firstLine="0"/>
      </w:pPr>
      <w:r>
        <w:t>Standard 1.8</w:t>
      </w:r>
    </w:p>
    <w:p w:rsidR="002327D2" w:rsidRDefault="002327D2" w:rsidP="002327D2">
      <w:pPr>
        <w:pStyle w:val="Zkladntext21"/>
        <w:shd w:val="clear" w:color="auto" w:fill="auto"/>
        <w:spacing w:before="0" w:after="122" w:line="288" w:lineRule="exact"/>
        <w:ind w:firstLine="0"/>
        <w:jc w:val="both"/>
      </w:pPr>
      <w:r>
        <w:rPr>
          <w:rStyle w:val="Zkladntext20"/>
        </w:rPr>
        <w:t>UTB ve Zlíně má stanoveny ukazatele, jejichž prostřednictvím sleduje míru úspěšnosti v přijímacím řízení, studijní neúspěšnost ve studijním programu, míru řádného ukončení studia studijního programu a uplatnitelnost absolventů.</w:t>
      </w:r>
    </w:p>
    <w:p w:rsidR="004308C5" w:rsidRDefault="002327D2" w:rsidP="002327D2">
      <w:pPr>
        <w:pStyle w:val="Zkladntext21"/>
        <w:shd w:val="clear" w:color="auto" w:fill="auto"/>
        <w:spacing w:before="0" w:after="0" w:line="240" w:lineRule="auto"/>
        <w:ind w:left="403" w:firstLine="0"/>
        <w:rPr>
          <w:rStyle w:val="Zkladntext20"/>
        </w:rPr>
      </w:pPr>
      <w:r>
        <w:rPr>
          <w:rStyle w:val="Zkladntext20"/>
        </w:rPr>
        <w:t>- Viz Zpráva o vnitřním hodnocení</w:t>
      </w:r>
      <w:r>
        <w:rPr>
          <w:rStyle w:val="Zkladntext20"/>
          <w:vertAlign w:val="superscript"/>
        </w:rPr>
        <w:footnoteReference w:id="8"/>
      </w:r>
      <w:del w:id="4" w:author="Dokulil Jiří" w:date="2018-11-19T03:07:00Z">
        <w:r w:rsidDel="00D429A6">
          <w:rPr>
            <w:rStyle w:val="Zkladntext20"/>
          </w:rPr>
          <w:delText>¨</w:delText>
        </w:r>
      </w:del>
    </w:p>
    <w:p w:rsidR="002327D2" w:rsidRDefault="002327D2" w:rsidP="002327D2">
      <w:pPr>
        <w:pStyle w:val="Zkladntext21"/>
        <w:shd w:val="clear" w:color="auto" w:fill="auto"/>
        <w:spacing w:before="0" w:after="0" w:line="240" w:lineRule="auto"/>
        <w:ind w:left="403" w:firstLine="0"/>
        <w:rPr>
          <w:rStyle w:val="Zkladntext20"/>
        </w:rPr>
      </w:pPr>
    </w:p>
    <w:p w:rsidR="002327D2" w:rsidRDefault="002327D2" w:rsidP="002327D2">
      <w:pPr>
        <w:pStyle w:val="Zkladntext21"/>
        <w:shd w:val="clear" w:color="auto" w:fill="auto"/>
        <w:spacing w:before="0" w:after="0" w:line="240" w:lineRule="auto"/>
        <w:ind w:left="403" w:firstLine="0"/>
        <w:rPr>
          <w:rStyle w:val="Zkladntext20"/>
        </w:rPr>
      </w:pPr>
    </w:p>
    <w:p w:rsidR="002327D2" w:rsidRPr="002327D2" w:rsidRDefault="002327D2" w:rsidP="002327D2">
      <w:pPr>
        <w:pStyle w:val="Zkladntext21"/>
        <w:shd w:val="clear" w:color="auto" w:fill="auto"/>
        <w:spacing w:before="0" w:after="0" w:line="240" w:lineRule="auto"/>
        <w:ind w:left="403" w:firstLine="0"/>
        <w:rPr>
          <w:rFonts w:eastAsia="Calibri"/>
          <w:lang w:bidi="cs-CZ"/>
        </w:rPr>
      </w:pPr>
    </w:p>
    <w:p w:rsidR="00E609F7" w:rsidRPr="003D08BD" w:rsidRDefault="007F68E5" w:rsidP="00756631">
      <w:pPr>
        <w:pStyle w:val="Nadpis32"/>
        <w:keepNext/>
        <w:keepLines/>
        <w:shd w:val="clear" w:color="auto" w:fill="auto"/>
        <w:spacing w:before="0" w:after="103" w:line="240" w:lineRule="exact"/>
        <w:rPr>
          <w:rStyle w:val="Nadpis30"/>
          <w:color w:val="70AD47" w:themeColor="accent6"/>
        </w:rPr>
      </w:pPr>
      <w:bookmarkStart w:id="5" w:name="bookmark4"/>
      <w:r w:rsidRPr="003D08BD">
        <w:rPr>
          <w:rStyle w:val="Nadpis30"/>
          <w:color w:val="70AD47" w:themeColor="accent6"/>
        </w:rPr>
        <w:t>Vzdělávací a tvůrčí činnost</w:t>
      </w:r>
      <w:bookmarkEnd w:id="5"/>
    </w:p>
    <w:p w:rsidR="004308C5" w:rsidRDefault="004308C5">
      <w:pPr>
        <w:pStyle w:val="Nadpis32"/>
        <w:keepNext/>
        <w:keepLines/>
        <w:shd w:val="clear" w:color="auto" w:fill="auto"/>
        <w:spacing w:before="0" w:after="103" w:line="240" w:lineRule="exact"/>
        <w:ind w:left="400"/>
      </w:pPr>
    </w:p>
    <w:p w:rsidR="00E609F7" w:rsidRDefault="007F68E5" w:rsidP="00580966">
      <w:pPr>
        <w:pStyle w:val="Zkladntext72"/>
        <w:shd w:val="clear" w:color="auto" w:fill="auto"/>
        <w:spacing w:before="0" w:after="173" w:line="240" w:lineRule="exact"/>
        <w:ind w:left="760" w:firstLine="0"/>
        <w:jc w:val="left"/>
      </w:pPr>
      <w:r>
        <w:t>• Mezinárodní rozměr a aplikace soudobého stavu poznání</w:t>
      </w:r>
    </w:p>
    <w:p w:rsidR="00E609F7" w:rsidRDefault="007F68E5" w:rsidP="00580966">
      <w:pPr>
        <w:pStyle w:val="Zkladntext22"/>
        <w:shd w:val="clear" w:color="auto" w:fill="auto"/>
        <w:spacing w:before="0" w:after="122" w:line="210" w:lineRule="exact"/>
        <w:ind w:left="3578" w:firstLine="0"/>
      </w:pPr>
      <w:r>
        <w:t>Standard 1.9</w:t>
      </w:r>
    </w:p>
    <w:p w:rsidR="000A3B2B" w:rsidRDefault="000A3B2B" w:rsidP="000A3B2B">
      <w:pPr>
        <w:pStyle w:val="Zkladntext21"/>
        <w:shd w:val="clear" w:color="auto" w:fill="auto"/>
        <w:spacing w:before="0" w:after="45" w:line="288" w:lineRule="exact"/>
        <w:ind w:firstLine="0"/>
        <w:jc w:val="both"/>
      </w:pPr>
      <w:r>
        <w:lastRenderedPageBreak/>
        <w:t>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w:t>
      </w:r>
    </w:p>
    <w:p w:rsidR="000A3B2B" w:rsidRDefault="000A3B2B" w:rsidP="000A3B2B">
      <w:pPr>
        <w:pStyle w:val="Zkladntext21"/>
        <w:shd w:val="clear" w:color="auto" w:fill="auto"/>
        <w:spacing w:before="0" w:after="60" w:line="307" w:lineRule="exact"/>
        <w:ind w:firstLine="0"/>
        <w:jc w:val="both"/>
      </w:pPr>
      <w:r>
        <w:t xml:space="preserve">UTB ve Zlíně podporuje rozvoj </w:t>
      </w:r>
      <w:proofErr w:type="spellStart"/>
      <w:r>
        <w:t>mobil</w:t>
      </w:r>
      <w:r w:rsidR="009C7BF5">
        <w:t>it</w:t>
      </w:r>
      <w:r>
        <w:t>ních</w:t>
      </w:r>
      <w:proofErr w:type="spellEnd"/>
      <w:r>
        <w:t xml:space="preserve">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w:t>
      </w:r>
      <w:proofErr w:type="spellStart"/>
      <w:r>
        <w:t>mobilitních</w:t>
      </w:r>
      <w:proofErr w:type="spellEnd"/>
      <w:r>
        <w:t xml:space="preserve"> příležitostí. UTB ve Zlíně navíc p</w:t>
      </w:r>
      <w:r w:rsidR="009C7BF5">
        <w:t xml:space="preserve">odporuje mobility studentů i mimo programové země </w:t>
      </w:r>
      <w:r>
        <w:t>Erasmus+ pomocí finančního zabezpečení ze zdrojů MŠMT. UTB ve Zlíně je pak zapojena i do dalších programů, včetně CEEPUS, AKTION či Norských fondů.</w:t>
      </w:r>
      <w:r>
        <w:rPr>
          <w:vertAlign w:val="superscript"/>
        </w:rPr>
        <w:footnoteReference w:id="9"/>
      </w:r>
    </w:p>
    <w:p w:rsidR="00D429A6" w:rsidRDefault="00D429A6" w:rsidP="000A3B2B">
      <w:pPr>
        <w:pStyle w:val="Zkladntext21"/>
        <w:shd w:val="clear" w:color="auto" w:fill="auto"/>
        <w:spacing w:before="0" w:after="60" w:line="307" w:lineRule="exact"/>
        <w:ind w:firstLine="0"/>
        <w:jc w:val="both"/>
        <w:rPr>
          <w:ins w:id="6" w:author="Dokulil Jiří" w:date="2018-11-19T03:10:00Z"/>
        </w:rPr>
      </w:pPr>
      <w:ins w:id="7" w:author="Dokulil Jiří" w:date="2018-11-19T03:08:00Z">
        <w:r>
          <w:t xml:space="preserve">Studenti FLKŘ v rámci zahraničních mobilit </w:t>
        </w:r>
      </w:ins>
      <w:ins w:id="8" w:author="Dokulil Jiří" w:date="2018-11-19T03:09:00Z">
        <w:r>
          <w:t>již v</w:t>
        </w:r>
      </w:ins>
      <w:ins w:id="9" w:author="Dokulil Jiří" w:date="2018-11-19T03:10:00Z">
        <w:r>
          <w:t> </w:t>
        </w:r>
      </w:ins>
      <w:ins w:id="10" w:author="Dokulil Jiří" w:date="2018-11-19T03:09:00Z">
        <w:r>
          <w:t xml:space="preserve">minulosti </w:t>
        </w:r>
      </w:ins>
      <w:ins w:id="11" w:author="Dokulil Jiří" w:date="2018-11-19T03:10:00Z">
        <w:r>
          <w:t>vyjeli či aktuálně vyjíždějí mimo jiné na tato místa:</w:t>
        </w:r>
      </w:ins>
    </w:p>
    <w:p w:rsidR="00D429A6" w:rsidRDefault="00D429A6">
      <w:pPr>
        <w:pStyle w:val="Zkladntext21"/>
        <w:numPr>
          <w:ilvl w:val="0"/>
          <w:numId w:val="17"/>
        </w:numPr>
        <w:shd w:val="clear" w:color="auto" w:fill="auto"/>
        <w:spacing w:before="0" w:after="60" w:line="307" w:lineRule="exact"/>
        <w:jc w:val="both"/>
        <w:rPr>
          <w:ins w:id="12" w:author="Dokulil Jiří" w:date="2018-11-19T03:10:00Z"/>
        </w:rPr>
        <w:pPrChange w:id="13" w:author="Dokulil Jiří" w:date="2018-11-19T03:12:00Z">
          <w:pPr>
            <w:pStyle w:val="Zkladntext21"/>
            <w:shd w:val="clear" w:color="auto" w:fill="auto"/>
            <w:spacing w:before="0" w:after="60" w:line="307" w:lineRule="exact"/>
            <w:ind w:firstLine="0"/>
            <w:jc w:val="both"/>
          </w:pPr>
        </w:pPrChange>
      </w:pPr>
      <w:proofErr w:type="spellStart"/>
      <w:ins w:id="14" w:author="Dokulil Jiří" w:date="2018-11-19T03:12:00Z">
        <w:r>
          <w:t>Laurea</w:t>
        </w:r>
        <w:proofErr w:type="spellEnd"/>
        <w:r>
          <w:t xml:space="preserve"> U</w:t>
        </w:r>
        <w:r w:rsidRPr="00D429A6">
          <w:t xml:space="preserve">niversity </w:t>
        </w:r>
        <w:proofErr w:type="spellStart"/>
        <w:r w:rsidRPr="00D429A6">
          <w:t>of</w:t>
        </w:r>
        <w:proofErr w:type="spellEnd"/>
        <w:r w:rsidRPr="00D429A6">
          <w:t xml:space="preserve"> </w:t>
        </w:r>
        <w:proofErr w:type="spellStart"/>
        <w:r w:rsidRPr="00D429A6">
          <w:t>Applied</w:t>
        </w:r>
        <w:proofErr w:type="spellEnd"/>
        <w:r w:rsidRPr="00D429A6">
          <w:t xml:space="preserve"> </w:t>
        </w:r>
        <w:proofErr w:type="spellStart"/>
        <w:r w:rsidRPr="00D429A6">
          <w:t>Sciences</w:t>
        </w:r>
        <w:proofErr w:type="spellEnd"/>
        <w:r>
          <w:t xml:space="preserve"> (Finsko)</w:t>
        </w:r>
      </w:ins>
      <w:ins w:id="15" w:author="Dokulil Jiří" w:date="2018-11-19T03:13:00Z">
        <w:r>
          <w:t>;</w:t>
        </w:r>
      </w:ins>
    </w:p>
    <w:p w:rsidR="00D429A6" w:rsidRDefault="00D429A6">
      <w:pPr>
        <w:pStyle w:val="Zkladntext21"/>
        <w:numPr>
          <w:ilvl w:val="0"/>
          <w:numId w:val="17"/>
        </w:numPr>
        <w:shd w:val="clear" w:color="auto" w:fill="auto"/>
        <w:spacing w:before="0" w:after="60" w:line="307" w:lineRule="exact"/>
        <w:jc w:val="both"/>
        <w:rPr>
          <w:ins w:id="16" w:author="Dokulil Jiří" w:date="2018-11-19T03:18:00Z"/>
        </w:rPr>
        <w:pPrChange w:id="17" w:author="Dokulil Jiří" w:date="2018-11-19T03:10:00Z">
          <w:pPr>
            <w:pStyle w:val="Zkladntext21"/>
            <w:shd w:val="clear" w:color="auto" w:fill="auto"/>
            <w:spacing w:before="0" w:after="60" w:line="307" w:lineRule="exact"/>
            <w:ind w:firstLine="0"/>
            <w:jc w:val="both"/>
          </w:pPr>
        </w:pPrChange>
      </w:pPr>
      <w:proofErr w:type="spellStart"/>
      <w:ins w:id="18" w:author="Dokulil Jiří" w:date="2018-11-19T03:10:00Z">
        <w:r w:rsidRPr="00D429A6">
          <w:t>Molde</w:t>
        </w:r>
        <w:proofErr w:type="spellEnd"/>
        <w:r w:rsidRPr="00D429A6">
          <w:t xml:space="preserve"> University </w:t>
        </w:r>
        <w:proofErr w:type="spellStart"/>
        <w:r w:rsidRPr="00D429A6">
          <w:t>College</w:t>
        </w:r>
        <w:proofErr w:type="spellEnd"/>
        <w:r>
          <w:t xml:space="preserve"> (Norsko)</w:t>
        </w:r>
      </w:ins>
      <w:ins w:id="19" w:author="Dokulil Jiří" w:date="2018-11-19T03:13:00Z">
        <w:r>
          <w:t>;</w:t>
        </w:r>
      </w:ins>
    </w:p>
    <w:p w:rsidR="00B57763" w:rsidRDefault="00B57763">
      <w:pPr>
        <w:pStyle w:val="Zkladntext21"/>
        <w:numPr>
          <w:ilvl w:val="0"/>
          <w:numId w:val="17"/>
        </w:numPr>
        <w:shd w:val="clear" w:color="auto" w:fill="auto"/>
        <w:spacing w:before="0" w:after="60" w:line="307" w:lineRule="exact"/>
        <w:jc w:val="both"/>
        <w:rPr>
          <w:ins w:id="20" w:author="Dokulil Jiří" w:date="2018-11-19T03:12:00Z"/>
        </w:rPr>
        <w:pPrChange w:id="21" w:author="Dokulil Jiří" w:date="2018-11-19T03:10:00Z">
          <w:pPr>
            <w:pStyle w:val="Zkladntext21"/>
            <w:shd w:val="clear" w:color="auto" w:fill="auto"/>
            <w:spacing w:before="0" w:after="60" w:line="307" w:lineRule="exact"/>
            <w:ind w:firstLine="0"/>
            <w:jc w:val="both"/>
          </w:pPr>
        </w:pPrChange>
      </w:pPr>
      <w:proofErr w:type="spellStart"/>
      <w:ins w:id="22" w:author="Dokulil Jiří" w:date="2018-11-19T03:18:00Z">
        <w:r w:rsidRPr="00B57763">
          <w:t>National</w:t>
        </w:r>
        <w:proofErr w:type="spellEnd"/>
        <w:r w:rsidRPr="00B57763">
          <w:t xml:space="preserve"> </w:t>
        </w:r>
        <w:proofErr w:type="spellStart"/>
        <w:r w:rsidRPr="00B57763">
          <w:t>Defence</w:t>
        </w:r>
        <w:proofErr w:type="spellEnd"/>
        <w:r w:rsidRPr="00B57763">
          <w:t xml:space="preserve"> University </w:t>
        </w:r>
        <w:proofErr w:type="spellStart"/>
        <w:r w:rsidRPr="00B57763">
          <w:t>of</w:t>
        </w:r>
        <w:proofErr w:type="spellEnd"/>
        <w:r w:rsidRPr="00B57763">
          <w:t xml:space="preserve"> </w:t>
        </w:r>
        <w:proofErr w:type="spellStart"/>
        <w:r w:rsidRPr="00B57763">
          <w:t>Warsaw</w:t>
        </w:r>
        <w:proofErr w:type="spellEnd"/>
        <w:r>
          <w:t xml:space="preserve"> (Polsko);</w:t>
        </w:r>
      </w:ins>
    </w:p>
    <w:p w:rsidR="00B57763" w:rsidRDefault="00B57763">
      <w:pPr>
        <w:pStyle w:val="Zkladntext21"/>
        <w:numPr>
          <w:ilvl w:val="0"/>
          <w:numId w:val="17"/>
        </w:numPr>
        <w:shd w:val="clear" w:color="auto" w:fill="auto"/>
        <w:spacing w:before="0" w:after="60" w:line="307" w:lineRule="exact"/>
        <w:jc w:val="both"/>
        <w:rPr>
          <w:ins w:id="23" w:author="Dokulil Jiří" w:date="2018-11-19T03:16:00Z"/>
        </w:rPr>
        <w:pPrChange w:id="24" w:author="Dokulil Jiří" w:date="2018-11-19T03:16:00Z">
          <w:pPr>
            <w:pStyle w:val="Zkladntext21"/>
            <w:shd w:val="clear" w:color="auto" w:fill="auto"/>
            <w:spacing w:before="0" w:after="60" w:line="307" w:lineRule="exact"/>
            <w:ind w:firstLine="0"/>
            <w:jc w:val="both"/>
          </w:pPr>
        </w:pPrChange>
      </w:pPr>
      <w:proofErr w:type="spellStart"/>
      <w:ins w:id="25" w:author="Dokulil Jiří" w:date="2018-11-19T03:13:00Z">
        <w:r w:rsidRPr="00B57763">
          <w:t>Ateneo</w:t>
        </w:r>
        <w:proofErr w:type="spellEnd"/>
        <w:r w:rsidRPr="00B57763">
          <w:t xml:space="preserve"> de Manila</w:t>
        </w:r>
        <w:r>
          <w:t xml:space="preserve"> University (Filipíny);</w:t>
        </w:r>
      </w:ins>
    </w:p>
    <w:p w:rsidR="00B57763" w:rsidRDefault="00B57763">
      <w:pPr>
        <w:pStyle w:val="Zkladntext21"/>
        <w:numPr>
          <w:ilvl w:val="0"/>
          <w:numId w:val="17"/>
        </w:numPr>
        <w:shd w:val="clear" w:color="auto" w:fill="auto"/>
        <w:spacing w:before="0" w:after="60" w:line="307" w:lineRule="exact"/>
        <w:jc w:val="both"/>
        <w:rPr>
          <w:ins w:id="26" w:author="Dokulil Jiří" w:date="2018-11-19T03:13:00Z"/>
        </w:rPr>
        <w:pPrChange w:id="27" w:author="Dokulil Jiří" w:date="2018-11-19T03:16:00Z">
          <w:pPr>
            <w:pStyle w:val="Zkladntext21"/>
            <w:shd w:val="clear" w:color="auto" w:fill="auto"/>
            <w:spacing w:before="0" w:after="60" w:line="307" w:lineRule="exact"/>
            <w:ind w:firstLine="0"/>
            <w:jc w:val="both"/>
          </w:pPr>
        </w:pPrChange>
      </w:pPr>
      <w:proofErr w:type="spellStart"/>
      <w:ins w:id="28" w:author="Dokulil Jiří" w:date="2018-11-19T03:16:00Z">
        <w:r w:rsidRPr="00B57763">
          <w:t>Dokuz</w:t>
        </w:r>
        <w:proofErr w:type="spellEnd"/>
        <w:r w:rsidRPr="00B57763">
          <w:t xml:space="preserve"> </w:t>
        </w:r>
        <w:proofErr w:type="spellStart"/>
        <w:r w:rsidRPr="00B57763">
          <w:t>Eylül</w:t>
        </w:r>
        <w:proofErr w:type="spellEnd"/>
        <w:r w:rsidRPr="00B57763">
          <w:t xml:space="preserve"> University</w:t>
        </w:r>
        <w:r>
          <w:t xml:space="preserve"> (Turecko);</w:t>
        </w:r>
      </w:ins>
    </w:p>
    <w:p w:rsidR="00B57763" w:rsidRPr="00B57763" w:rsidRDefault="00B57763">
      <w:pPr>
        <w:pStyle w:val="Zkladntext21"/>
        <w:numPr>
          <w:ilvl w:val="0"/>
          <w:numId w:val="17"/>
        </w:numPr>
        <w:shd w:val="clear" w:color="auto" w:fill="auto"/>
        <w:spacing w:before="0" w:after="60" w:line="307" w:lineRule="exact"/>
        <w:jc w:val="both"/>
        <w:rPr>
          <w:ins w:id="29" w:author="Dokulil Jiří" w:date="2018-11-19T03:08:00Z"/>
        </w:rPr>
        <w:pPrChange w:id="30" w:author="Dokulil Jiří" w:date="2018-11-19T03:10:00Z">
          <w:pPr>
            <w:pStyle w:val="Zkladntext21"/>
            <w:shd w:val="clear" w:color="auto" w:fill="auto"/>
            <w:spacing w:before="0" w:after="60" w:line="307" w:lineRule="exact"/>
            <w:ind w:firstLine="0"/>
            <w:jc w:val="both"/>
          </w:pPr>
        </w:pPrChange>
      </w:pPr>
      <w:ins w:id="31" w:author="Dokulil Jiří" w:date="2018-11-19T03:15:00Z">
        <w:r w:rsidRPr="00B57763">
          <w:t xml:space="preserve">University </w:t>
        </w:r>
        <w:proofErr w:type="spellStart"/>
        <w:r w:rsidRPr="00B57763">
          <w:t>of</w:t>
        </w:r>
        <w:proofErr w:type="spellEnd"/>
        <w:r w:rsidRPr="00B57763">
          <w:t xml:space="preserve"> Szeged</w:t>
        </w:r>
        <w:r>
          <w:t xml:space="preserve"> (Maďarsko) a další.</w:t>
        </w:r>
      </w:ins>
    </w:p>
    <w:p w:rsidR="000A3B2B" w:rsidRDefault="000A3B2B" w:rsidP="000A3B2B">
      <w:pPr>
        <w:pStyle w:val="Zkladntext21"/>
        <w:shd w:val="clear" w:color="auto" w:fill="auto"/>
        <w:spacing w:before="0" w:after="60" w:line="307" w:lineRule="exact"/>
        <w:ind w:firstLine="0"/>
        <w:jc w:val="both"/>
      </w:pPr>
      <w:r>
        <w:t>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w:t>
      </w:r>
    </w:p>
    <w:p w:rsidR="000A3B2B" w:rsidRDefault="000A3B2B" w:rsidP="000A3B2B">
      <w:pPr>
        <w:pStyle w:val="Zkladntext21"/>
        <w:shd w:val="clear" w:color="auto" w:fill="auto"/>
        <w:spacing w:before="0" w:after="534" w:line="307" w:lineRule="exact"/>
        <w:ind w:firstLine="0"/>
        <w:jc w:val="both"/>
      </w:pPr>
      <w:r>
        <w:t>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č. 16/2017 Mobility studentů UTB do zahraničí a zahraničních studentů na UTB.</w:t>
      </w:r>
      <w:r>
        <w:rPr>
          <w:vertAlign w:val="superscript"/>
        </w:rPr>
        <w:footnoteReference w:id="10"/>
      </w:r>
    </w:p>
    <w:p w:rsidR="00660F73" w:rsidRDefault="007F68E5" w:rsidP="00580966">
      <w:pPr>
        <w:pStyle w:val="Zkladntext71"/>
        <w:shd w:val="clear" w:color="auto" w:fill="auto"/>
        <w:spacing w:before="0" w:after="173" w:line="240" w:lineRule="exact"/>
        <w:ind w:left="760" w:firstLine="0"/>
        <w:jc w:val="left"/>
      </w:pPr>
      <w:r>
        <w:t>•</w:t>
      </w:r>
      <w:r w:rsidR="00660F73" w:rsidRPr="00660F73">
        <w:t xml:space="preserve"> </w:t>
      </w:r>
      <w:r w:rsidR="00660F73">
        <w:t>Spolupráce s praxí při uskutečňování studijních programů</w:t>
      </w:r>
    </w:p>
    <w:p w:rsidR="00660F73" w:rsidRDefault="00660F73" w:rsidP="00580966">
      <w:pPr>
        <w:pStyle w:val="Zkladntext21"/>
        <w:shd w:val="clear" w:color="auto" w:fill="auto"/>
        <w:spacing w:before="0" w:after="122" w:line="210" w:lineRule="exact"/>
        <w:ind w:left="3578" w:firstLine="0"/>
      </w:pPr>
      <w:r>
        <w:t>Standard 1.10</w:t>
      </w:r>
    </w:p>
    <w:p w:rsidR="00660F73" w:rsidRDefault="00660F73" w:rsidP="00660F73">
      <w:pPr>
        <w:pStyle w:val="Zkladntext21"/>
        <w:shd w:val="clear" w:color="auto" w:fill="auto"/>
        <w:spacing w:before="0" w:after="518" w:line="288" w:lineRule="exact"/>
        <w:ind w:firstLine="0"/>
        <w:jc w:val="both"/>
      </w:pPr>
      <w:r>
        <w:t>UTB ve Zlíně dlouhodobě rozvíjí spolupráce s praxí s přihlédnutím k typům a případným profilům studijních programů; jde zejména o praktickou výuku, zadávání kvalifikačních a rigorózních prací, přiznávání stipendií a zapojování odborníků z praxe do vzdělávacího procesu.</w:t>
      </w:r>
    </w:p>
    <w:p w:rsidR="00660F73" w:rsidRDefault="00660F73" w:rsidP="00580966">
      <w:pPr>
        <w:pStyle w:val="Zkladntext71"/>
        <w:shd w:val="clear" w:color="auto" w:fill="auto"/>
        <w:spacing w:before="0" w:after="173" w:line="240" w:lineRule="exact"/>
        <w:ind w:left="760" w:firstLine="0"/>
        <w:jc w:val="left"/>
      </w:pPr>
      <w:r>
        <w:t>• Spolupráce s praxí při tvorbě studijních programů</w:t>
      </w:r>
    </w:p>
    <w:p w:rsidR="00660F73" w:rsidRDefault="00660F73" w:rsidP="00580966">
      <w:pPr>
        <w:pStyle w:val="Zkladntext21"/>
        <w:shd w:val="clear" w:color="auto" w:fill="auto"/>
        <w:spacing w:before="0" w:after="122" w:line="210" w:lineRule="exact"/>
        <w:ind w:left="3578" w:firstLine="0"/>
      </w:pPr>
      <w:r>
        <w:t>Standard 1.11</w:t>
      </w:r>
    </w:p>
    <w:p w:rsidR="00660F73" w:rsidRDefault="00660F73" w:rsidP="00660F73">
      <w:pPr>
        <w:pStyle w:val="Zkladntext21"/>
        <w:shd w:val="clear" w:color="auto" w:fill="auto"/>
        <w:spacing w:before="0" w:after="0" w:line="288" w:lineRule="exact"/>
        <w:ind w:firstLine="0"/>
        <w:jc w:val="both"/>
      </w:pPr>
      <w:r>
        <w:t>UTB ve Zlíně komunikuje s profesními komorami, oborovými sdruženími, organizacemi zaměstnavatelů nebo dalšími odborníky z praxe a zjišťuje jejich očekávání a požadavky na absolventy studijních programů.</w:t>
      </w:r>
    </w:p>
    <w:p w:rsidR="00756631" w:rsidRDefault="00756631" w:rsidP="00660F73">
      <w:pPr>
        <w:pStyle w:val="Zkladntext72"/>
        <w:shd w:val="clear" w:color="auto" w:fill="auto"/>
        <w:spacing w:before="0" w:after="113" w:line="240" w:lineRule="exact"/>
        <w:ind w:left="760" w:firstLine="0"/>
        <w:jc w:val="left"/>
      </w:pPr>
    </w:p>
    <w:p w:rsidR="00660F73" w:rsidRDefault="00660F73" w:rsidP="00660F73">
      <w:pPr>
        <w:pStyle w:val="Zkladntext72"/>
        <w:shd w:val="clear" w:color="auto" w:fill="auto"/>
        <w:spacing w:before="0" w:after="113" w:line="240" w:lineRule="exact"/>
        <w:ind w:left="760" w:firstLine="0"/>
        <w:jc w:val="left"/>
      </w:pPr>
    </w:p>
    <w:p w:rsidR="00756631" w:rsidRDefault="007F68E5" w:rsidP="007A4DA2">
      <w:pPr>
        <w:pStyle w:val="Zkladntext72"/>
        <w:shd w:val="clear" w:color="auto" w:fill="auto"/>
        <w:spacing w:before="0" w:after="0" w:line="374" w:lineRule="exact"/>
        <w:ind w:left="420" w:right="5300" w:firstLine="0"/>
        <w:jc w:val="left"/>
        <w:rPr>
          <w:color w:val="70AD47" w:themeColor="accent6"/>
        </w:rPr>
      </w:pPr>
      <w:r w:rsidRPr="003D08BD">
        <w:rPr>
          <w:color w:val="70AD47" w:themeColor="accent6"/>
        </w:rPr>
        <w:t>Podpůrné zdroje</w:t>
      </w:r>
      <w:r w:rsidR="008C1BC7" w:rsidRPr="003D08BD">
        <w:rPr>
          <w:color w:val="70AD47" w:themeColor="accent6"/>
        </w:rPr>
        <w:t xml:space="preserve"> a </w:t>
      </w:r>
      <w:r w:rsidR="007A4DA2">
        <w:rPr>
          <w:color w:val="70AD47" w:themeColor="accent6"/>
        </w:rPr>
        <w:t xml:space="preserve">administrativa </w:t>
      </w:r>
    </w:p>
    <w:p w:rsidR="00580966" w:rsidRPr="007A4DA2" w:rsidRDefault="00580966" w:rsidP="00580966">
      <w:pPr>
        <w:pStyle w:val="Zkladntext72"/>
        <w:shd w:val="clear" w:color="auto" w:fill="auto"/>
        <w:spacing w:before="0" w:after="103" w:line="240" w:lineRule="exact"/>
        <w:ind w:left="420" w:right="5301" w:firstLine="0"/>
        <w:jc w:val="left"/>
        <w:rPr>
          <w:color w:val="70AD47" w:themeColor="accent6"/>
        </w:rPr>
      </w:pPr>
    </w:p>
    <w:p w:rsidR="00E609F7" w:rsidRDefault="007F68E5" w:rsidP="00580966">
      <w:pPr>
        <w:pStyle w:val="Zkladntext72"/>
        <w:numPr>
          <w:ilvl w:val="0"/>
          <w:numId w:val="6"/>
        </w:numPr>
        <w:shd w:val="clear" w:color="auto" w:fill="auto"/>
        <w:spacing w:before="0" w:after="173" w:line="374" w:lineRule="exact"/>
        <w:ind w:left="1139" w:right="5301" w:hanging="357"/>
        <w:jc w:val="left"/>
      </w:pPr>
      <w:r>
        <w:lastRenderedPageBreak/>
        <w:t>Informační systém</w:t>
      </w:r>
    </w:p>
    <w:p w:rsidR="00E609F7" w:rsidRDefault="007F68E5" w:rsidP="00580966">
      <w:pPr>
        <w:pStyle w:val="Zkladntext22"/>
        <w:shd w:val="clear" w:color="auto" w:fill="auto"/>
        <w:spacing w:before="0" w:after="122" w:line="210" w:lineRule="exact"/>
        <w:ind w:left="3578" w:firstLine="0"/>
      </w:pPr>
      <w:r>
        <w:t>Standard 1.12</w:t>
      </w:r>
    </w:p>
    <w:p w:rsidR="000218FF" w:rsidRDefault="000218FF" w:rsidP="000218FF">
      <w:pPr>
        <w:pStyle w:val="Zkladntext21"/>
        <w:shd w:val="clear" w:color="auto" w:fill="auto"/>
        <w:spacing w:before="0" w:after="120" w:line="288" w:lineRule="exact"/>
        <w:ind w:firstLine="0"/>
        <w:jc w:val="both"/>
      </w:pPr>
      <w:r>
        <w:t>UTB ve Zlíně má vybudován funkční informační systém a komunikační prostředky, které zajišťují přístup k přesným a srozumitelným informacím o studijních programech, pravidlech studia a požadavcích spojených se studiem.</w:t>
      </w:r>
    </w:p>
    <w:p w:rsidR="000218FF" w:rsidRDefault="000218FF" w:rsidP="000218FF">
      <w:pPr>
        <w:pStyle w:val="Zkladntext21"/>
        <w:shd w:val="clear" w:color="auto" w:fill="auto"/>
        <w:spacing w:before="0" w:after="120" w:line="288" w:lineRule="exact"/>
        <w:ind w:firstLine="0"/>
        <w:jc w:val="both"/>
      </w:pPr>
      <w:r>
        <w:t>UTB ve Zlíně má s ohledem na to funkční informační systém studijní agendy IS/STAG, který používá od roku 2003. Tvůrcem IS/STAG je ZČU v Plzni a v současné době systém využívá 11 VVŠ v ČR.</w:t>
      </w:r>
    </w:p>
    <w:p w:rsidR="000218FF" w:rsidRDefault="000218FF" w:rsidP="000218FF">
      <w:pPr>
        <w:pStyle w:val="Zkladntext21"/>
        <w:shd w:val="clear" w:color="auto" w:fill="auto"/>
        <w:spacing w:before="0" w:after="120" w:line="288" w:lineRule="exact"/>
        <w:ind w:firstLine="0"/>
        <w:jc w:val="both"/>
      </w:pPr>
      <w:r>
        <w:t>Informační systém IS/STAG pokrývá funkce od přijímacího řízení až po vydání diplomů, eviduje studenty prezenční a kombinované formy studia, studenty celoživotního vzdělávání a účastníky U3V.</w:t>
      </w:r>
    </w:p>
    <w:p w:rsidR="000218FF" w:rsidRDefault="000218FF" w:rsidP="000218FF">
      <w:pPr>
        <w:pStyle w:val="Zkladntext21"/>
        <w:shd w:val="clear" w:color="auto" w:fill="auto"/>
        <w:spacing w:before="0" w:after="120" w:line="288" w:lineRule="exact"/>
        <w:ind w:firstLine="0"/>
        <w:jc w:val="both"/>
      </w:pPr>
      <w:r>
        <w:t xml:space="preserve">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w:t>
      </w:r>
      <w:proofErr w:type="spellStart"/>
      <w:r>
        <w:t>Pro</w:t>
      </w:r>
      <w:del w:id="32" w:author="Dokulil Jiří" w:date="2018-11-19T03:19:00Z">
        <w:r w:rsidDel="00B57763">
          <w:delText xml:space="preserve"> </w:delText>
        </w:r>
      </w:del>
      <w:r>
        <w:t>klikem</w:t>
      </w:r>
      <w:proofErr w:type="spellEnd"/>
      <w:r>
        <w:t xml:space="preserve"> na sylabus pak studenti získají detailní popisy jednotlivých předmětů včetně cílů (anotace), požadavků na studenta, obsahu předmětu, vyučovacích a hodnotících metod, získaných způsobilostí.</w:t>
      </w:r>
    </w:p>
    <w:p w:rsidR="000218FF" w:rsidRDefault="000218FF" w:rsidP="000218FF">
      <w:pPr>
        <w:pStyle w:val="Zkladntext21"/>
        <w:shd w:val="clear" w:color="auto" w:fill="auto"/>
        <w:spacing w:before="0" w:after="120" w:line="288" w:lineRule="exact"/>
        <w:ind w:firstLine="0"/>
        <w:jc w:val="both"/>
      </w:pPr>
      <w:r>
        <w:t>Všichni studenti mají umožněn dálkový, časově neomezený přístup k informacím studijní agendy IS/STAG prostřednictvím portálového rozhraní.</w:t>
      </w:r>
      <w:r>
        <w:rPr>
          <w:vertAlign w:val="superscript"/>
        </w:rPr>
        <w:footnoteReference w:id="11"/>
      </w:r>
      <w:r>
        <w:t xml:space="preserve">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rsidR="000218FF" w:rsidRDefault="000218FF" w:rsidP="000218FF">
      <w:pPr>
        <w:pStyle w:val="Zkladntext21"/>
        <w:shd w:val="clear" w:color="auto" w:fill="auto"/>
        <w:spacing w:before="0" w:after="120" w:line="288" w:lineRule="exact"/>
        <w:ind w:firstLine="0"/>
        <w:jc w:val="both"/>
      </w:pPr>
      <w:r>
        <w:t>Prostřednictvím webových stránek UTB ve Zlíně mají studenti a uchazeči o studium přístup k přesným a  srozumitelným informacím o pravidlech studia a požadavcích spojených se studiem, které jsou součástí norem UTB ve Zlíně</w:t>
      </w:r>
      <w:r>
        <w:rPr>
          <w:vertAlign w:val="superscript"/>
        </w:rPr>
        <w:footnoteReference w:id="12"/>
      </w:r>
      <w:r>
        <w:t>, případně které jsou součástí norem některé z fakult UTB ve Zlíně.</w:t>
      </w:r>
      <w:r>
        <w:rPr>
          <w:vertAlign w:val="superscript"/>
        </w:rPr>
        <w:footnoteReference w:id="13"/>
      </w:r>
    </w:p>
    <w:p w:rsidR="000218FF" w:rsidRDefault="000218FF" w:rsidP="00072B89">
      <w:pPr>
        <w:pStyle w:val="Zkladntext21"/>
        <w:shd w:val="clear" w:color="auto" w:fill="auto"/>
        <w:spacing w:before="0" w:after="518" w:line="288" w:lineRule="exact"/>
        <w:ind w:firstLine="0"/>
        <w:jc w:val="both"/>
      </w:pPr>
      <w:r>
        <w:t>Na webových stránkách UTB jsou rovněž k dispozici veškeré relevantní informace týkající se informačních a poradenských služeb souvisejících se studiem a možností uplatnění absolventů studijních programů v praxi. Ty jsou poskytovány jak „Job centrem UTB"</w:t>
      </w:r>
      <w:r>
        <w:rPr>
          <w:vertAlign w:val="superscript"/>
        </w:rPr>
        <w:footnoteReference w:id="14"/>
      </w:r>
      <w:r>
        <w:t>, které bylo pro tuto činnost specializovaně zřízeno, tak jeho portálem s nabídkami pracovních příležitostí, stáží a brigád.</w:t>
      </w:r>
      <w:r>
        <w:rPr>
          <w:vertAlign w:val="superscript"/>
        </w:rPr>
        <w:footnoteReference w:id="15"/>
      </w:r>
      <w:r>
        <w:t xml:space="preserve"> V rámci Job centra UTB také působí Akademická poradna UTB, která má svůj vlastní informační modul.</w:t>
      </w:r>
      <w:r>
        <w:rPr>
          <w:vertAlign w:val="superscript"/>
        </w:rPr>
        <w:footnoteReference w:id="16"/>
      </w:r>
    </w:p>
    <w:p w:rsidR="00E609F7" w:rsidRDefault="007F68E5" w:rsidP="00580966">
      <w:pPr>
        <w:pStyle w:val="Zkladntext72"/>
        <w:shd w:val="clear" w:color="auto" w:fill="auto"/>
        <w:spacing w:before="0" w:after="173" w:line="240" w:lineRule="exact"/>
        <w:ind w:left="760" w:firstLine="0"/>
        <w:jc w:val="left"/>
      </w:pPr>
      <w:r>
        <w:t>• Knihovny a elektronické zdroje</w:t>
      </w:r>
    </w:p>
    <w:p w:rsidR="00E609F7" w:rsidRDefault="007F68E5" w:rsidP="00580966">
      <w:pPr>
        <w:pStyle w:val="Zkladntext22"/>
        <w:shd w:val="clear" w:color="auto" w:fill="auto"/>
        <w:spacing w:before="0" w:after="122" w:line="210" w:lineRule="exact"/>
        <w:ind w:left="3578" w:firstLine="0"/>
      </w:pPr>
      <w:r>
        <w:t>Standard 1.13</w:t>
      </w:r>
    </w:p>
    <w:p w:rsidR="000218FF" w:rsidRDefault="000218FF" w:rsidP="000218FF">
      <w:pPr>
        <w:pStyle w:val="Zkladntext21"/>
        <w:shd w:val="clear" w:color="auto" w:fill="auto"/>
        <w:spacing w:before="0" w:after="186" w:line="293" w:lineRule="exact"/>
        <w:ind w:firstLine="0"/>
        <w:jc w:val="both"/>
      </w:pPr>
      <w: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rsidR="000218FF" w:rsidRDefault="000218FF" w:rsidP="000218FF">
      <w:pPr>
        <w:pStyle w:val="Zkladntext80"/>
        <w:shd w:val="clear" w:color="auto" w:fill="auto"/>
        <w:spacing w:before="0" w:after="122" w:line="210" w:lineRule="exact"/>
      </w:pPr>
      <w:r>
        <w:lastRenderedPageBreak/>
        <w:t>Dostupnost knihovního fondu</w:t>
      </w:r>
    </w:p>
    <w:p w:rsidR="000218FF" w:rsidRDefault="000218FF" w:rsidP="000218FF">
      <w:pPr>
        <w:pStyle w:val="Zkladntext21"/>
        <w:shd w:val="clear" w:color="auto" w:fill="auto"/>
        <w:spacing w:before="0" w:after="120" w:line="288" w:lineRule="exact"/>
        <w:ind w:firstLine="0"/>
        <w:jc w:val="both"/>
      </w:pPr>
      <w: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rsidR="000218FF" w:rsidRDefault="000218FF" w:rsidP="000218FF">
      <w:pPr>
        <w:pStyle w:val="Zkladntext21"/>
        <w:shd w:val="clear" w:color="auto" w:fill="auto"/>
        <w:spacing w:before="0" w:after="120" w:line="288" w:lineRule="exact"/>
        <w:ind w:firstLine="0"/>
        <w:jc w:val="both"/>
      </w:pPr>
      <w:r>
        <w:t xml:space="preserve">K dispozici je zhruba 500 studijních míst, 230 počítačů a dostatečné množství přípojných míst pro notebooky. Knihovna je vybavena virtuální technologií </w:t>
      </w:r>
      <w:proofErr w:type="spellStart"/>
      <w:r>
        <w:t>WMware</w:t>
      </w:r>
      <w:proofErr w:type="spellEnd"/>
      <w:r>
        <w:t xml:space="preserve"> s klientskými stanicemi </w:t>
      </w:r>
      <w:proofErr w:type="spellStart"/>
      <w:r>
        <w:t>Zero</w:t>
      </w:r>
      <w:proofErr w:type="spellEnd"/>
      <w:r>
        <w:t xml:space="preserve"> </w:t>
      </w:r>
      <w:proofErr w:type="spellStart"/>
      <w:r>
        <w:t>Client</w:t>
      </w:r>
      <w:proofErr w:type="spellEnd"/>
      <w:r>
        <w:t xml:space="preserve">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rsidR="000218FF" w:rsidRDefault="000218FF" w:rsidP="000218FF">
      <w:pPr>
        <w:pStyle w:val="Zkladntext21"/>
        <w:shd w:val="clear" w:color="auto" w:fill="auto"/>
        <w:spacing w:before="0" w:after="120" w:line="288" w:lineRule="exact"/>
        <w:ind w:firstLine="0"/>
        <w:jc w:val="both"/>
      </w:pPr>
      <w:r>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rsidR="000218FF" w:rsidRDefault="000218FF" w:rsidP="000218FF">
      <w:pPr>
        <w:pStyle w:val="Zkladntext21"/>
        <w:shd w:val="clear" w:color="auto" w:fill="auto"/>
        <w:spacing w:before="0" w:after="182" w:line="288" w:lineRule="exact"/>
        <w:ind w:firstLine="0"/>
        <w:jc w:val="both"/>
      </w:pPr>
      <w:r w:rsidRPr="003F2707">
        <w:t xml:space="preserve">V knihovním fondu je více než 130 000 knih, přičemž roční přírůstek každoročně přesahuje 5 000 knižních jednotek. Stále více knih je dostupných v elektronické podobě. Důležitá je zejména vysoká aktuálnost knihovního fondu, který je </w:t>
      </w:r>
      <w:r w:rsidR="003F2707" w:rsidRPr="003F2707">
        <w:rPr>
          <w:rStyle w:val="Zkladntext23"/>
          <w:u w:val="none"/>
        </w:rPr>
        <w:t>n</w:t>
      </w:r>
      <w:proofErr w:type="spellStart"/>
      <w:r w:rsidRPr="003F2707">
        <w:t>eustále</w:t>
      </w:r>
      <w:proofErr w:type="spellEnd"/>
      <w:r w:rsidRPr="003F2707">
        <w:t xml:space="preserv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sidRPr="003F2707">
        <w:rPr>
          <w:vertAlign w:val="superscript"/>
        </w:rPr>
        <w:footnoteReference w:id="17"/>
      </w:r>
      <w:r w:rsidRPr="003F2707">
        <w:t xml:space="preserve"> Práce jsou zde zpravidla dostupné volně v plném textu. Kromě toho provozuje knihovna také </w:t>
      </w:r>
      <w:proofErr w:type="spellStart"/>
      <w:r w:rsidRPr="003F2707">
        <w:t>repozitář</w:t>
      </w:r>
      <w:proofErr w:type="spellEnd"/>
      <w:r w:rsidRPr="003F2707">
        <w:t xml:space="preserve"> publikační činnosti akademických pracovníků univerzity</w:t>
      </w:r>
      <w:r>
        <w:t>.</w:t>
      </w:r>
      <w:r>
        <w:rPr>
          <w:vertAlign w:val="superscript"/>
        </w:rPr>
        <w:footnoteReference w:id="18"/>
      </w:r>
    </w:p>
    <w:p w:rsidR="000218FF" w:rsidRDefault="000218FF" w:rsidP="000218FF">
      <w:pPr>
        <w:pStyle w:val="Zkladntext80"/>
        <w:shd w:val="clear" w:color="auto" w:fill="auto"/>
        <w:spacing w:before="0" w:after="126" w:line="210" w:lineRule="exact"/>
      </w:pPr>
      <w:r>
        <w:t>Dostupnost elektronických zdrojů</w:t>
      </w:r>
    </w:p>
    <w:p w:rsidR="000218FF" w:rsidRDefault="000218FF" w:rsidP="003F2707">
      <w:pPr>
        <w:pStyle w:val="Zkladntext21"/>
        <w:shd w:val="clear" w:color="auto" w:fill="auto"/>
        <w:spacing w:before="0" w:after="182" w:line="288" w:lineRule="exact"/>
        <w:ind w:firstLine="0"/>
        <w:jc w:val="both"/>
      </w:pPr>
      <w:r>
        <w:t>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w:t>
      </w:r>
      <w:hyperlink r:id="rId9" w:history="1">
        <w:r w:rsidRPr="003F2707">
          <w:rPr>
            <w:rStyle w:val="Hypertextovodkaz"/>
            <w:u w:val="none"/>
          </w:rPr>
          <w:t xml:space="preserve"> </w:t>
        </w:r>
        <w:r>
          <w:rPr>
            <w:rStyle w:val="Hypertextovodkaz"/>
          </w:rPr>
          <w:t>http://portaLk.utb.cz</w:t>
        </w:r>
        <w:r w:rsidRPr="003F2707">
          <w:rPr>
            <w:rStyle w:val="Hypertextovodkaz"/>
            <w:u w:val="none"/>
          </w:rPr>
          <w:t>,</w:t>
        </w:r>
        <w:r w:rsidRPr="003F2707">
          <w:rPr>
            <w:rStyle w:val="Hypertextovodkaz"/>
            <w:u w:val="none"/>
            <w:lang w:eastAsia="en-US"/>
          </w:rPr>
          <w:t xml:space="preserve"> </w:t>
        </w:r>
      </w:hyperlink>
      <w:r>
        <w:t xml:space="preserve">který je postaven na bázi známého </w:t>
      </w:r>
      <w:proofErr w:type="spellStart"/>
      <w:r>
        <w:t>discovery</w:t>
      </w:r>
      <w:proofErr w:type="spellEnd"/>
      <w:r>
        <w:t xml:space="preserve"> systému </w:t>
      </w:r>
      <w:proofErr w:type="spellStart"/>
      <w:r>
        <w:t>Summon</w:t>
      </w:r>
      <w:proofErr w:type="spellEnd"/>
      <w:r>
        <w:t xml:space="preserve">.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w:t>
      </w:r>
      <w:r w:rsidR="003F2707">
        <w:t xml:space="preserve">mimo univerzitní síť UTB formou </w:t>
      </w:r>
      <w:r>
        <w:t xml:space="preserve">tzv. </w:t>
      </w:r>
      <w:r w:rsidRPr="003F2707">
        <w:rPr>
          <w:rStyle w:val="Zkladntext23"/>
          <w:u w:val="none"/>
        </w:rPr>
        <w:t>v</w:t>
      </w:r>
      <w:proofErr w:type="spellStart"/>
      <w:r>
        <w:t>zdáleného</w:t>
      </w:r>
      <w:proofErr w:type="spellEnd"/>
      <w:r>
        <w:t xml:space="preserve"> přístupu.</w:t>
      </w:r>
    </w:p>
    <w:p w:rsidR="000218FF" w:rsidRDefault="000218FF" w:rsidP="000218FF">
      <w:pPr>
        <w:pStyle w:val="Zkladntext21"/>
        <w:shd w:val="clear" w:color="auto" w:fill="auto"/>
        <w:spacing w:before="0" w:after="126" w:line="210" w:lineRule="exact"/>
        <w:ind w:firstLine="0"/>
        <w:jc w:val="both"/>
      </w:pPr>
      <w:r>
        <w:t>Jedná se například o tyto konkrétní dostupné databáze</w:t>
      </w:r>
      <w:r>
        <w:rPr>
          <w:vertAlign w:val="superscript"/>
        </w:rPr>
        <w:footnoteReference w:id="19"/>
      </w:r>
      <w:r>
        <w:t>:</w:t>
      </w:r>
    </w:p>
    <w:p w:rsidR="000218FF" w:rsidRDefault="000218FF" w:rsidP="000218FF">
      <w:pPr>
        <w:pStyle w:val="Zkladntext21"/>
        <w:numPr>
          <w:ilvl w:val="0"/>
          <w:numId w:val="1"/>
        </w:numPr>
        <w:shd w:val="clear" w:color="auto" w:fill="auto"/>
        <w:tabs>
          <w:tab w:val="left" w:pos="766"/>
        </w:tabs>
        <w:spacing w:before="0" w:after="0" w:line="283" w:lineRule="exact"/>
        <w:ind w:left="400" w:firstLine="0"/>
        <w:jc w:val="both"/>
      </w:pPr>
      <w:r>
        <w:t xml:space="preserve">citační databáze Web </w:t>
      </w:r>
      <w:r>
        <w:rPr>
          <w:lang w:val="en-US" w:eastAsia="en-US"/>
        </w:rPr>
        <w:t xml:space="preserve">of </w:t>
      </w:r>
      <w:r>
        <w:t xml:space="preserve">Science </w:t>
      </w:r>
      <w:r>
        <w:rPr>
          <w:lang w:val="en-US" w:eastAsia="en-US"/>
        </w:rPr>
        <w:t>a Scopus;</w:t>
      </w:r>
    </w:p>
    <w:p w:rsidR="000218FF" w:rsidRDefault="000218FF" w:rsidP="000218FF">
      <w:pPr>
        <w:pStyle w:val="Zkladntext21"/>
        <w:numPr>
          <w:ilvl w:val="0"/>
          <w:numId w:val="1"/>
        </w:numPr>
        <w:shd w:val="clear" w:color="auto" w:fill="auto"/>
        <w:tabs>
          <w:tab w:val="left" w:pos="766"/>
        </w:tabs>
        <w:spacing w:before="0" w:after="0" w:line="283" w:lineRule="exact"/>
        <w:ind w:left="760"/>
      </w:pPr>
      <w:r>
        <w:t xml:space="preserve">multioborové kolekce elektronických časopisů </w:t>
      </w:r>
      <w:r>
        <w:rPr>
          <w:lang w:val="en-US" w:eastAsia="en-US"/>
        </w:rPr>
        <w:t xml:space="preserve">Elsevier </w:t>
      </w:r>
      <w:proofErr w:type="spellStart"/>
      <w:r>
        <w:t>ScienceDirect</w:t>
      </w:r>
      <w:proofErr w:type="spellEnd"/>
      <w:r>
        <w:t xml:space="preserve">, </w:t>
      </w:r>
      <w:r>
        <w:rPr>
          <w:lang w:val="en-US" w:eastAsia="en-US"/>
        </w:rPr>
        <w:t xml:space="preserve">Wiley </w:t>
      </w:r>
      <w:r>
        <w:t xml:space="preserve">Online </w:t>
      </w:r>
      <w:r>
        <w:rPr>
          <w:lang w:val="en-US" w:eastAsia="en-US"/>
        </w:rPr>
        <w:t xml:space="preserve">Library, </w:t>
      </w:r>
      <w:proofErr w:type="spellStart"/>
      <w:r>
        <w:t>SpringerLink</w:t>
      </w:r>
      <w:proofErr w:type="spellEnd"/>
      <w:r>
        <w:t>;</w:t>
      </w:r>
    </w:p>
    <w:p w:rsidR="000218FF" w:rsidRDefault="000218FF" w:rsidP="000218FF">
      <w:pPr>
        <w:pStyle w:val="Zkladntext21"/>
        <w:numPr>
          <w:ilvl w:val="0"/>
          <w:numId w:val="1"/>
        </w:numPr>
        <w:shd w:val="clear" w:color="auto" w:fill="auto"/>
        <w:tabs>
          <w:tab w:val="left" w:pos="766"/>
        </w:tabs>
        <w:spacing w:before="0" w:after="575" w:line="283" w:lineRule="exact"/>
        <w:ind w:left="400" w:firstLine="0"/>
        <w:jc w:val="both"/>
      </w:pPr>
      <w:r>
        <w:t xml:space="preserve">multioborové plnotextové databáze </w:t>
      </w:r>
      <w:proofErr w:type="spellStart"/>
      <w:r>
        <w:t>Ebsco</w:t>
      </w:r>
      <w:proofErr w:type="spellEnd"/>
      <w:r>
        <w:t xml:space="preserve"> a </w:t>
      </w:r>
      <w:proofErr w:type="spellStart"/>
      <w:r>
        <w:t>ProQuest</w:t>
      </w:r>
      <w:proofErr w:type="spellEnd"/>
      <w:r>
        <w:t>.</w:t>
      </w:r>
    </w:p>
    <w:p w:rsidR="00E609F7" w:rsidRPr="00072B89" w:rsidRDefault="007F68E5" w:rsidP="00580966">
      <w:pPr>
        <w:pStyle w:val="Zkladntext72"/>
        <w:shd w:val="clear" w:color="auto" w:fill="auto"/>
        <w:spacing w:before="0" w:after="173" w:line="240" w:lineRule="exact"/>
        <w:ind w:left="760" w:firstLine="0"/>
        <w:jc w:val="left"/>
        <w:rPr>
          <w:color w:val="000000" w:themeColor="text1"/>
        </w:rPr>
      </w:pPr>
      <w:r w:rsidRPr="00072B89">
        <w:rPr>
          <w:color w:val="000000" w:themeColor="text1"/>
        </w:rPr>
        <w:lastRenderedPageBreak/>
        <w:t>• Studium studentů se specifickými potřebami</w:t>
      </w:r>
    </w:p>
    <w:p w:rsidR="00E609F7" w:rsidRDefault="007F68E5" w:rsidP="00580966">
      <w:pPr>
        <w:pStyle w:val="Zkladntext22"/>
        <w:shd w:val="clear" w:color="auto" w:fill="auto"/>
        <w:spacing w:before="0" w:after="122" w:line="210" w:lineRule="exact"/>
        <w:ind w:left="3578" w:firstLine="0"/>
      </w:pPr>
      <w:r>
        <w:t>Standard 1.14</w:t>
      </w:r>
    </w:p>
    <w:p w:rsidR="00654A39" w:rsidRDefault="00654A39" w:rsidP="00654A39">
      <w:pPr>
        <w:pStyle w:val="Zkladntext21"/>
        <w:shd w:val="clear" w:color="auto" w:fill="auto"/>
        <w:spacing w:before="0" w:after="120" w:line="288" w:lineRule="exact"/>
        <w:ind w:firstLine="0"/>
        <w:jc w:val="both"/>
      </w:pPr>
      <w:r>
        <w:t xml:space="preserve">UTB ve Zlíně zajišťuje dostupné služby, stipendia a další podpůrná opatření pro vyrovnání příležitostí studovat na vysoké škole pro studenty se specifickými potřebami. Danou problematiku upravuje směrnice rektora </w:t>
      </w:r>
      <w:r>
        <w:rPr>
          <w:rStyle w:val="Zkladntext2Kurzva"/>
        </w:rPr>
        <w:t>Podpora uchazečů a studentů se specifickými potřebami na Univerzitě Tomáše Bati ve Zlíně</w:t>
      </w:r>
      <w:r>
        <w:t xml:space="preserve"> č. </w:t>
      </w:r>
      <w:ins w:id="33" w:author="Dokulil Jiří" w:date="2018-11-19T03:53:00Z">
        <w:r w:rsidR="00104F7D" w:rsidRPr="00104F7D">
          <w:t>18/2018</w:t>
        </w:r>
      </w:ins>
      <w:del w:id="34" w:author="Dokulil Jiří" w:date="2018-11-19T03:53:00Z">
        <w:r w:rsidDel="00104F7D">
          <w:delText>12/2015</w:delText>
        </w:r>
      </w:del>
      <w:r>
        <w:t>.</w:t>
      </w:r>
      <w:r>
        <w:rPr>
          <w:vertAlign w:val="superscript"/>
        </w:rPr>
        <w:footnoteReference w:id="20"/>
      </w:r>
      <w:r>
        <w:t xml:space="preserve"> Pro uchazeče o studium a studenty se specifickými potřebami na UTB ve Zlíně je k dispozici nabídka informačních a poradenských služeb souvisejících se studiem a s možností uplatnění absolventů studijních programů v praxi.</w:t>
      </w:r>
    </w:p>
    <w:p w:rsidR="00B57763" w:rsidRDefault="00072B89" w:rsidP="00072B89">
      <w:pPr>
        <w:pStyle w:val="Zkladntext21"/>
        <w:shd w:val="clear" w:color="auto" w:fill="auto"/>
        <w:tabs>
          <w:tab w:val="left" w:pos="250"/>
        </w:tabs>
        <w:spacing w:before="0" w:after="120" w:line="288" w:lineRule="exact"/>
        <w:ind w:firstLine="0"/>
        <w:jc w:val="both"/>
        <w:rPr>
          <w:ins w:id="37" w:author="Dokulil Jiří" w:date="2018-11-19T03:21:00Z"/>
        </w:rPr>
      </w:pPr>
      <w:r>
        <w:t xml:space="preserve">V </w:t>
      </w:r>
      <w:r w:rsidR="00654A39">
        <w:t xml:space="preserve">prvé řadě se jedná o </w:t>
      </w:r>
      <w:r w:rsidR="00654A39">
        <w:rPr>
          <w:rStyle w:val="Zkladntext2Kurzva"/>
        </w:rPr>
        <w:t>Akademickou poradna UTB ve Zlíně</w:t>
      </w:r>
      <w:r w:rsidR="00654A39">
        <w:t xml:space="preserve"> (dále jen APO), která představuje celouniverzitní pracoviště pro pomoc studentům UTB ve Zlíně, studenty se specifickými potřebami (dále jen SVP),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rsidR="00654A39" w:rsidRDefault="00B57763" w:rsidP="00072B89">
      <w:pPr>
        <w:pStyle w:val="Zkladntext21"/>
        <w:shd w:val="clear" w:color="auto" w:fill="auto"/>
        <w:tabs>
          <w:tab w:val="left" w:pos="250"/>
        </w:tabs>
        <w:spacing w:before="0" w:after="120" w:line="288" w:lineRule="exact"/>
        <w:ind w:firstLine="0"/>
        <w:jc w:val="both"/>
      </w:pPr>
      <w:ins w:id="38" w:author="Dokulil Jiří" w:date="2018-11-19T03:21:00Z">
        <w:r>
          <w:t xml:space="preserve">Přímo na FLKŘ </w:t>
        </w:r>
      </w:ins>
      <w:ins w:id="39" w:author="Dokulil Jiří" w:date="2018-11-19T03:22:00Z">
        <w:r>
          <w:t>navíc</w:t>
        </w:r>
      </w:ins>
      <w:ins w:id="40" w:author="Dokulil Jiří" w:date="2018-11-19T03:21:00Z">
        <w:r>
          <w:t xml:space="preserve"> působí Psychologicko-pedagogicko-právní porada, která </w:t>
        </w:r>
      </w:ins>
      <w:ins w:id="41" w:author="Dokulil Jiří" w:date="2018-11-19T03:22:00Z">
        <w:r>
          <w:t xml:space="preserve">nabízí některé </w:t>
        </w:r>
      </w:ins>
      <w:ins w:id="42" w:author="Dokulil Jiří" w:date="2018-11-19T03:23:00Z">
        <w:r w:rsidR="008807C3">
          <w:t>ze služeb Akademické poradny UTB</w:t>
        </w:r>
      </w:ins>
      <w:ins w:id="43" w:author="Dokulil Jiří" w:date="2018-11-19T03:22:00Z">
        <w:r>
          <w:t xml:space="preserve">. </w:t>
        </w:r>
      </w:ins>
      <w:ins w:id="44" w:author="Dokulil Jiří" w:date="2018-11-19T03:21:00Z">
        <w:r>
          <w:t xml:space="preserve"> </w:t>
        </w:r>
      </w:ins>
      <w:ins w:id="45" w:author="Dokulil Jiří" w:date="2018-11-19T03:22:00Z">
        <w:r w:rsidRPr="00B57763">
          <w:t xml:space="preserve">Zejména </w:t>
        </w:r>
      </w:ins>
      <w:ins w:id="46" w:author="Dokulil Jiří" w:date="2018-11-19T03:23:00Z">
        <w:r>
          <w:t xml:space="preserve">se </w:t>
        </w:r>
        <w:r w:rsidR="008807C3">
          <w:t xml:space="preserve">zaměřuje na pomoc </w:t>
        </w:r>
      </w:ins>
      <w:ins w:id="47" w:author="Dokulil Jiří" w:date="2018-11-19T03:24:00Z">
        <w:r w:rsidR="00844EE3">
          <w:t xml:space="preserve">studentům </w:t>
        </w:r>
      </w:ins>
      <w:ins w:id="48" w:author="Dokulil Jiří" w:date="2018-11-19T03:23:00Z">
        <w:r w:rsidR="008807C3">
          <w:t xml:space="preserve">s problémy týkající se </w:t>
        </w:r>
      </w:ins>
      <w:ins w:id="49" w:author="Dokulil Jiří" w:date="2018-11-19T03:22:00Z">
        <w:r w:rsidR="008807C3">
          <w:t>zvládání</w:t>
        </w:r>
        <w:r w:rsidRPr="00B57763">
          <w:t xml:space="preserve"> studia, vztahové problémy (ať už v soukromém životě či třeba problémy s konkrétním vyučujícím), problémy s nízkým sebevědomím, neschopnost zvládat stres a zátěžové situace, řešení akutních krizových situací (rozchod, nemoc, úmrtí atd.), případně osobnostní rozvoj.</w:t>
        </w:r>
      </w:ins>
    </w:p>
    <w:p w:rsidR="00654A39" w:rsidRDefault="00654A39" w:rsidP="00654A39">
      <w:pPr>
        <w:pStyle w:val="Zkladntext21"/>
        <w:shd w:val="clear" w:color="auto" w:fill="auto"/>
        <w:spacing w:before="0" w:after="120" w:line="288" w:lineRule="exact"/>
        <w:ind w:firstLine="0"/>
        <w:jc w:val="both"/>
      </w:pPr>
      <w:r>
        <w:t xml:space="preserve">Nad rámec služeb APO je uchazečům s SPV o studium na UTB ve Zlíně poskytovány služby týkající se: předávání informací již před přihlášením na daný obor, informování o možnosti přítomnosti osobního asistenta nebo </w:t>
      </w:r>
      <w:proofErr w:type="spellStart"/>
      <w:r>
        <w:t>přepisovatelského</w:t>
      </w:r>
      <w:proofErr w:type="spellEnd"/>
      <w:r>
        <w:t xml:space="preserve">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rsidR="00654A39" w:rsidRDefault="00654A39" w:rsidP="00072B89">
      <w:pPr>
        <w:pStyle w:val="Zkladntext21"/>
        <w:numPr>
          <w:ilvl w:val="0"/>
          <w:numId w:val="2"/>
        </w:numPr>
        <w:shd w:val="clear" w:color="auto" w:fill="auto"/>
        <w:tabs>
          <w:tab w:val="left" w:pos="250"/>
        </w:tabs>
        <w:spacing w:before="0" w:after="120" w:line="288" w:lineRule="exact"/>
        <w:ind w:firstLine="0"/>
        <w:jc w:val="both"/>
      </w:pPr>
      <w:r>
        <w:t xml:space="preserve">případě studia studentů s SPV mohou studenti využívat následujících služeb poskytovaných UTB ve Zlíně: konzultace s </w:t>
      </w:r>
      <w:proofErr w:type="gramStart"/>
      <w:r>
        <w:t>APO</w:t>
      </w:r>
      <w:proofErr w:type="gramEnd"/>
      <w:r>
        <w:t>,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SPV,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SPV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rsidR="00654A39" w:rsidRDefault="00654A39" w:rsidP="00072B89">
      <w:pPr>
        <w:pStyle w:val="Zkladntext21"/>
        <w:tabs>
          <w:tab w:val="left" w:pos="250"/>
        </w:tabs>
        <w:spacing w:before="0" w:after="518" w:line="288" w:lineRule="exact"/>
        <w:ind w:firstLine="0"/>
        <w:jc w:val="both"/>
      </w:pPr>
      <w:r>
        <w:t>V současné době (červenec 2017 - červen 2022) na UTB ve Zlíně probíhá realizace Strategického projektu UTB ve Zlíně (</w:t>
      </w:r>
      <w:proofErr w:type="spellStart"/>
      <w:r>
        <w:t>reg</w:t>
      </w:r>
      <w:proofErr w:type="spellEnd"/>
      <w:r>
        <w:t>.</w:t>
      </w:r>
      <w:r w:rsidR="00072B89">
        <w:t xml:space="preserve"> </w:t>
      </w:r>
      <w:proofErr w:type="gramStart"/>
      <w:r>
        <w:t>č.</w:t>
      </w:r>
      <w:proofErr w:type="gramEnd"/>
      <w:r>
        <w:t xml:space="preserve"> CZ/02.2.69/0.0/0.0/16_015/0002204), jehož jedním z cílů je další zkvalitnění studia studentů se SVP prostřednictvím modifikace studijních materiálů k výuce cizích jazyků, metodik pro studenty se SVP a metodiky pro intaktní studenty, osvětových a odborných workshopů, dalšího vzdělávání odborného týmu a mnoha dalších aktivit.</w:t>
      </w:r>
    </w:p>
    <w:p w:rsidR="002B6DDE" w:rsidRDefault="002B6DDE" w:rsidP="00580966">
      <w:pPr>
        <w:pStyle w:val="Zkladntext72"/>
        <w:shd w:val="clear" w:color="auto" w:fill="auto"/>
        <w:spacing w:before="0" w:after="173" w:line="240" w:lineRule="exact"/>
        <w:ind w:left="760" w:firstLine="0"/>
        <w:jc w:val="left"/>
      </w:pPr>
      <w:r>
        <w:t>• Opatření proti neetickému jednání a k ochraně duševního vlastnictví</w:t>
      </w:r>
    </w:p>
    <w:p w:rsidR="002B6DDE" w:rsidRPr="002B6DDE" w:rsidRDefault="002B6DDE" w:rsidP="00580966">
      <w:pPr>
        <w:pStyle w:val="Zkladntext72"/>
        <w:shd w:val="clear" w:color="auto" w:fill="auto"/>
        <w:spacing w:before="0" w:after="122" w:line="240" w:lineRule="exact"/>
        <w:ind w:left="760" w:firstLine="0"/>
        <w:jc w:val="left"/>
        <w:rPr>
          <w:sz w:val="21"/>
          <w:szCs w:val="21"/>
        </w:rPr>
      </w:pPr>
      <w:r>
        <w:rPr>
          <w:sz w:val="21"/>
          <w:szCs w:val="21"/>
        </w:rPr>
        <w:t xml:space="preserve">                                                       </w:t>
      </w:r>
      <w:r w:rsidRPr="002B6DDE">
        <w:rPr>
          <w:sz w:val="21"/>
          <w:szCs w:val="21"/>
        </w:rPr>
        <w:t>Standard 1.15</w:t>
      </w:r>
    </w:p>
    <w:p w:rsidR="00072B89" w:rsidRPr="002B6DDE" w:rsidRDefault="00072B89" w:rsidP="00072B89">
      <w:pPr>
        <w:pStyle w:val="Zkladntext21"/>
        <w:numPr>
          <w:ilvl w:val="0"/>
          <w:numId w:val="2"/>
        </w:numPr>
        <w:shd w:val="clear" w:color="auto" w:fill="auto"/>
        <w:tabs>
          <w:tab w:val="left" w:pos="250"/>
        </w:tabs>
        <w:spacing w:before="0" w:after="638" w:line="288" w:lineRule="exact"/>
        <w:ind w:firstLine="0"/>
        <w:jc w:val="both"/>
      </w:pPr>
      <w:r>
        <w:lastRenderedPageBreak/>
        <w:t>UTB ve Zlíně má přijata dostatečně účinná opatření k ochraně duševního vlastnictví i proti úmyslnému jednání proti dobrým mravům při studiu; zejména proti plagiátorství a podvodům při studiu. Jedná se o „Disciplinární řád pro studenty Univerzity Tomáše Bati ve Zlíně" ze dne 9. února 2017, „Etický kodex UTB (Příloha č. 4 k Statutu UTB ve Zlíně)" a „Řád o vyslovení neplatnosti vykonání státní zkoušky nebo její součásti nebo obhajoby disertační práce a pro řízení o vyslovení neplatnosti jmenování docentem na Univerzitě Tomáše Bati ve Zlíně" ze dne 4. dubna 2017.</w:t>
      </w:r>
      <w:r>
        <w:rPr>
          <w:rStyle w:val="Znakapoznpodarou"/>
        </w:rPr>
        <w:footnoteReference w:id="21"/>
      </w:r>
    </w:p>
    <w:p w:rsidR="00E609F7" w:rsidRDefault="00E609F7" w:rsidP="002B6DDE">
      <w:pPr>
        <w:pStyle w:val="Zkladntext22"/>
        <w:shd w:val="clear" w:color="auto" w:fill="auto"/>
        <w:tabs>
          <w:tab w:val="left" w:pos="250"/>
        </w:tabs>
        <w:spacing w:before="0" w:after="638" w:line="288" w:lineRule="exact"/>
        <w:ind w:firstLine="0"/>
        <w:jc w:val="both"/>
        <w:sectPr w:rsidR="00E609F7">
          <w:headerReference w:type="even" r:id="rId10"/>
          <w:headerReference w:type="default" r:id="rId11"/>
          <w:footerReference w:type="even" r:id="rId12"/>
          <w:footerReference w:type="default" r:id="rId13"/>
          <w:headerReference w:type="first" r:id="rId14"/>
          <w:footerReference w:type="first" r:id="rId15"/>
          <w:pgSz w:w="11900" w:h="16840"/>
          <w:pgMar w:top="1385" w:right="1301" w:bottom="1433" w:left="1335" w:header="0" w:footer="3" w:gutter="0"/>
          <w:pgNumType w:start="1"/>
          <w:cols w:space="720"/>
          <w:noEndnote/>
          <w:docGrid w:linePitch="360"/>
        </w:sectPr>
      </w:pPr>
    </w:p>
    <w:p w:rsidR="00367071" w:rsidRDefault="00367071" w:rsidP="00367071">
      <w:pPr>
        <w:pStyle w:val="Zkladntext21"/>
        <w:shd w:val="clear" w:color="auto" w:fill="auto"/>
        <w:tabs>
          <w:tab w:val="left" w:pos="250"/>
        </w:tabs>
        <w:spacing w:before="0" w:after="638" w:line="288" w:lineRule="exact"/>
        <w:ind w:firstLine="0"/>
        <w:jc w:val="both"/>
      </w:pPr>
      <w:r>
        <w:lastRenderedPageBreak/>
        <w:t xml:space="preserve">  </w:t>
      </w:r>
      <w:bookmarkStart w:id="50" w:name="bookmark5"/>
      <w:r>
        <w:rPr>
          <w:rStyle w:val="Nadpis20"/>
        </w:rPr>
        <w:t>II. Studijní program</w:t>
      </w:r>
      <w:bookmarkEnd w:id="50"/>
    </w:p>
    <w:p w:rsidR="00367071" w:rsidRDefault="00367071" w:rsidP="00367071">
      <w:pPr>
        <w:pStyle w:val="Nadpis31"/>
        <w:keepNext/>
        <w:keepLines/>
        <w:shd w:val="clear" w:color="auto" w:fill="auto"/>
        <w:spacing w:before="0" w:after="0" w:line="346" w:lineRule="exact"/>
        <w:ind w:left="600"/>
        <w:rPr>
          <w:rStyle w:val="Nadpis30"/>
          <w:color w:val="70AD47"/>
        </w:rPr>
      </w:pPr>
      <w:bookmarkStart w:id="51" w:name="bookmark6"/>
      <w:r w:rsidRPr="003D08BD">
        <w:rPr>
          <w:rStyle w:val="Nadpis30"/>
          <w:color w:val="70AD47"/>
        </w:rPr>
        <w:t>Soulad studijního programu s posláním vysoké školy a mezinárodní rozměr studijního programu</w:t>
      </w:r>
      <w:bookmarkEnd w:id="51"/>
    </w:p>
    <w:p w:rsidR="00367071" w:rsidRPr="003D08BD" w:rsidRDefault="00367071" w:rsidP="00367071">
      <w:pPr>
        <w:pStyle w:val="Nadpis31"/>
        <w:keepNext/>
        <w:keepLines/>
        <w:shd w:val="clear" w:color="auto" w:fill="auto"/>
        <w:spacing w:before="0" w:after="0" w:line="346" w:lineRule="exact"/>
        <w:ind w:left="600"/>
        <w:rPr>
          <w:color w:val="70AD47"/>
        </w:rPr>
      </w:pPr>
    </w:p>
    <w:p w:rsidR="00367071" w:rsidRDefault="00367071" w:rsidP="00580966">
      <w:pPr>
        <w:pStyle w:val="Zkladntext71"/>
        <w:shd w:val="clear" w:color="auto" w:fill="auto"/>
        <w:spacing w:before="0" w:after="173" w:line="288" w:lineRule="exact"/>
        <w:ind w:left="958" w:firstLine="0"/>
        <w:jc w:val="left"/>
      </w:pPr>
      <w:r>
        <w:t>• Soulad studijního programu s posláním a strategickými dokumenty vysoké školy</w:t>
      </w:r>
    </w:p>
    <w:p w:rsidR="00367071" w:rsidRDefault="00367071" w:rsidP="00580966">
      <w:pPr>
        <w:pStyle w:val="Nadpis40"/>
        <w:keepNext/>
        <w:keepLines/>
        <w:shd w:val="clear" w:color="auto" w:fill="auto"/>
        <w:spacing w:after="122"/>
        <w:ind w:left="3782"/>
      </w:pPr>
      <w:bookmarkStart w:id="52" w:name="bookmark7"/>
      <w:r>
        <w:t>Standard 2.1</w:t>
      </w:r>
      <w:bookmarkEnd w:id="52"/>
    </w:p>
    <w:p w:rsidR="00367071" w:rsidRDefault="00367071" w:rsidP="00580966">
      <w:pPr>
        <w:pStyle w:val="Zkladntext21"/>
        <w:spacing w:before="0" w:after="600" w:line="288" w:lineRule="exact"/>
        <w:ind w:firstLine="0"/>
        <w:jc w:val="both"/>
      </w:pPr>
      <w:r>
        <w:t>Studijní program je z hlediska typu, formy a případného profilu v souladu s dlouhodobým záměrem vzdělávací a vědecké, výzkumné, vývojové a inovační, umělecké nebo další tvůrčí činnosti Univerzity Tomáše Bati ve Zlíně na období 2016-2020 (dále jen „strategický záměr vysoké školy")</w:t>
      </w:r>
      <w:r>
        <w:rPr>
          <w:vertAlign w:val="superscript"/>
        </w:rPr>
        <w:footnoteReference w:id="22"/>
      </w:r>
      <w:r>
        <w:t xml:space="preserve"> a její součástí Plánem realizace Strategického záměru vzdělávací a tvůrčí činnosti Univerzity Tomáše Bati ve Zlíně pro rok 2018 a také s dlouhodobým záměrem vzdělávací a vědecké, výzkumné, vývojové a inovační a další tvůrčí činnosti Fakulty logistiky a krizového řízení Univerzity Tomáše Bati ve Zlíně na období 2016-2020 (dále jen „Dlouhodobý záměr FLKŘ").</w:t>
      </w:r>
      <w:r>
        <w:rPr>
          <w:vertAlign w:val="superscript"/>
        </w:rPr>
        <w:footnoteReference w:id="23"/>
      </w:r>
      <w:r>
        <w:t xml:space="preserve"> Zaměření a orientace předloženého studijního programu je také v souladu se strategickým dokumentem Statutem Fakulty logistiky a krizového řízení Univerzity Tomáše Bati ve Zlíně.</w:t>
      </w:r>
      <w:r>
        <w:rPr>
          <w:vertAlign w:val="superscript"/>
        </w:rPr>
        <w:footnoteReference w:id="24"/>
      </w:r>
      <w:r>
        <w:rPr>
          <w:vertAlign w:val="superscript"/>
        </w:rPr>
        <w:t xml:space="preserve"> </w:t>
      </w:r>
      <w:r>
        <w:t>V článcích 2 a 3 jsou vymezeny vědní disciplíny zaměřené na krizové řízení, ochranu obyvatelstva, logistiku, environmentální bezpečnost a bezpečnost společnosti. Předkládaný návrh studijního programu navazuje na dlouhodobou vědeckou, výzkumnou a vývojovou práci akademických pracovníků univerzity a v souladu se strategií UTB efektivně využívá ve výuce specialisty jednotlivých fakult.</w:t>
      </w:r>
    </w:p>
    <w:p w:rsidR="00E609F7" w:rsidRDefault="007F68E5" w:rsidP="00580966">
      <w:pPr>
        <w:pStyle w:val="Zkladntext72"/>
        <w:shd w:val="clear" w:color="auto" w:fill="auto"/>
        <w:spacing w:before="0" w:after="173" w:line="288" w:lineRule="exact"/>
        <w:ind w:left="958" w:firstLine="0"/>
        <w:jc w:val="left"/>
      </w:pPr>
      <w:r>
        <w:t>• Souvislost s tvůrčí činností vysoké školy</w:t>
      </w:r>
    </w:p>
    <w:p w:rsidR="00E609F7" w:rsidRDefault="007F68E5" w:rsidP="00580966">
      <w:pPr>
        <w:pStyle w:val="Nadpis40"/>
        <w:keepNext/>
        <w:keepLines/>
        <w:shd w:val="clear" w:color="auto" w:fill="auto"/>
        <w:spacing w:after="122"/>
        <w:ind w:left="3782"/>
      </w:pPr>
      <w:bookmarkStart w:id="53" w:name="bookmark8"/>
      <w:r>
        <w:t>Standard 2.2a</w:t>
      </w:r>
      <w:bookmarkEnd w:id="53"/>
    </w:p>
    <w:p w:rsidR="00580966" w:rsidRDefault="00580966" w:rsidP="0029427B">
      <w:pPr>
        <w:pStyle w:val="Zkladntext21"/>
        <w:shd w:val="clear" w:color="auto" w:fill="auto"/>
        <w:spacing w:before="0" w:after="600" w:line="288" w:lineRule="exact"/>
        <w:ind w:firstLine="0"/>
        <w:jc w:val="both"/>
      </w:pPr>
      <w:r>
        <w:t>Fakulta logistiky a krizového řízení Univerzity Tomáše Bati ve Zlíně uskutečňuje tvůrčí činnost, která odpovídá oblasti nebo oblastem vzdělávání, v rámci které nebo v rámci kterých má být studijní program příslušného typu uskutečňován. Tvůrčí činnost je na fakultě systematicky a dlouhodobě rozvíjena. Zapojení pracovníků je zřejmé z Centrální evidence projektů</w:t>
      </w:r>
      <w:r>
        <w:rPr>
          <w:vertAlign w:val="superscript"/>
        </w:rPr>
        <w:footnoteReference w:id="25"/>
      </w:r>
      <w:r>
        <w:t xml:space="preserve"> a průběžně z Výročních zpráv fakulty</w:t>
      </w:r>
      <w:r>
        <w:rPr>
          <w:vertAlign w:val="superscript"/>
        </w:rPr>
        <w:footnoteReference w:id="26"/>
      </w:r>
      <w:r>
        <w:t xml:space="preserve"> a Výročních zpráv UTB.</w:t>
      </w:r>
      <w:r>
        <w:rPr>
          <w:vertAlign w:val="superscript"/>
        </w:rPr>
        <w:footnoteReference w:id="27"/>
      </w:r>
      <w:r>
        <w:t xml:space="preserve"> Předkládaný návrh akreditace je koncipován pro posílení tvůrčí činnosti fakulty a její rozvoj i do </w:t>
      </w:r>
      <w:r w:rsidRPr="00185655">
        <w:t xml:space="preserve">budoucna. </w:t>
      </w:r>
    </w:p>
    <w:p w:rsidR="00690DB4" w:rsidRDefault="00481506" w:rsidP="00690DB4">
      <w:pPr>
        <w:pStyle w:val="Zkladntext71"/>
        <w:shd w:val="clear" w:color="auto" w:fill="auto"/>
        <w:spacing w:before="0" w:after="122" w:line="288" w:lineRule="exact"/>
        <w:ind w:left="958" w:firstLine="0"/>
        <w:jc w:val="left"/>
        <w:rPr>
          <w:sz w:val="22"/>
          <w:szCs w:val="22"/>
        </w:rPr>
      </w:pPr>
      <w:r>
        <w:rPr>
          <w:sz w:val="22"/>
          <w:szCs w:val="22"/>
        </w:rPr>
        <w:t xml:space="preserve">                                                         </w:t>
      </w:r>
      <w:r w:rsidR="00690DB4" w:rsidRPr="00481506">
        <w:rPr>
          <w:sz w:val="22"/>
          <w:szCs w:val="22"/>
        </w:rPr>
        <w:t>Standard 2.2b</w:t>
      </w:r>
    </w:p>
    <w:p w:rsidR="00690DB4" w:rsidRPr="00185655" w:rsidRDefault="00690DB4" w:rsidP="00690DB4">
      <w:pPr>
        <w:jc w:val="both"/>
        <w:rPr>
          <w:rFonts w:ascii="Calibri" w:hAnsi="Calibri" w:cs="Times New Roman"/>
          <w:color w:val="auto"/>
          <w:sz w:val="22"/>
          <w:szCs w:val="22"/>
          <w:lang w:eastAsia="en-US"/>
        </w:rPr>
      </w:pPr>
      <w:r w:rsidRPr="00185655">
        <w:rPr>
          <w:rFonts w:ascii="Calibri" w:hAnsi="Calibri" w:cs="Times New Roman"/>
          <w:color w:val="auto"/>
          <w:sz w:val="22"/>
          <w:szCs w:val="22"/>
          <w:lang w:eastAsia="en-US"/>
        </w:rPr>
        <w:t>V oblasti spolupráce Fakulty logistiky a krizového řízení s praxí je možné vyzvednout spolupráci  v oblasti aplikovaného výzkumu, který je částečně naplňován jednak v rámci projekt</w:t>
      </w:r>
      <w:r>
        <w:rPr>
          <w:rFonts w:ascii="Calibri" w:hAnsi="Calibri" w:cs="Times New Roman"/>
          <w:color w:val="auto"/>
          <w:sz w:val="22"/>
          <w:szCs w:val="22"/>
          <w:lang w:eastAsia="en-US"/>
        </w:rPr>
        <w:t>ů</w:t>
      </w:r>
      <w:r w:rsidRPr="00185655">
        <w:rPr>
          <w:rFonts w:ascii="Calibri" w:hAnsi="Calibri" w:cs="Times New Roman"/>
          <w:color w:val="auto"/>
          <w:sz w:val="22"/>
          <w:szCs w:val="22"/>
          <w:lang w:eastAsia="en-US"/>
        </w:rPr>
        <w:t xml:space="preserve"> TAČR, a také </w:t>
      </w:r>
      <w:r>
        <w:rPr>
          <w:rFonts w:ascii="Calibri" w:hAnsi="Calibri" w:cs="Times New Roman"/>
          <w:color w:val="auto"/>
          <w:sz w:val="22"/>
          <w:szCs w:val="22"/>
          <w:lang w:eastAsia="en-US"/>
        </w:rPr>
        <w:t xml:space="preserve">například </w:t>
      </w:r>
      <w:r w:rsidRPr="00185655">
        <w:rPr>
          <w:rFonts w:ascii="Calibri" w:hAnsi="Calibri" w:cs="Times New Roman"/>
          <w:color w:val="auto"/>
          <w:sz w:val="22"/>
          <w:szCs w:val="22"/>
          <w:lang w:eastAsia="en-US"/>
        </w:rPr>
        <w:t xml:space="preserve">skrze Centrum polymerních systémů v kooperaci s významnými industriálními partnery (např. </w:t>
      </w:r>
      <w:proofErr w:type="spellStart"/>
      <w:r w:rsidRPr="00185655">
        <w:rPr>
          <w:rFonts w:ascii="Calibri" w:hAnsi="Calibri" w:cs="Times New Roman"/>
          <w:color w:val="auto"/>
          <w:sz w:val="22"/>
          <w:szCs w:val="22"/>
          <w:lang w:eastAsia="en-US"/>
        </w:rPr>
        <w:t>Sonnentor</w:t>
      </w:r>
      <w:proofErr w:type="spellEnd"/>
      <w:r w:rsidRPr="00185655">
        <w:rPr>
          <w:rFonts w:ascii="Calibri" w:hAnsi="Calibri" w:cs="Times New Roman"/>
          <w:color w:val="auto"/>
          <w:sz w:val="22"/>
          <w:szCs w:val="22"/>
          <w:lang w:eastAsia="en-US"/>
        </w:rPr>
        <w:t>), kte</w:t>
      </w:r>
      <w:r>
        <w:rPr>
          <w:rFonts w:ascii="Calibri" w:hAnsi="Calibri" w:cs="Times New Roman"/>
          <w:color w:val="auto"/>
          <w:sz w:val="22"/>
          <w:szCs w:val="22"/>
          <w:lang w:eastAsia="en-US"/>
        </w:rPr>
        <w:t>ří</w:t>
      </w:r>
      <w:r w:rsidRPr="00185655">
        <w:rPr>
          <w:rFonts w:ascii="Calibri" w:hAnsi="Calibri" w:cs="Times New Roman"/>
          <w:color w:val="auto"/>
          <w:sz w:val="22"/>
          <w:szCs w:val="22"/>
          <w:lang w:eastAsia="en-US"/>
        </w:rPr>
        <w:t xml:space="preserve"> jsou zaměřen</w:t>
      </w:r>
      <w:r>
        <w:rPr>
          <w:rFonts w:ascii="Calibri" w:hAnsi="Calibri" w:cs="Times New Roman"/>
          <w:color w:val="auto"/>
          <w:sz w:val="22"/>
          <w:szCs w:val="22"/>
          <w:lang w:eastAsia="en-US"/>
        </w:rPr>
        <w:t>i</w:t>
      </w:r>
      <w:r w:rsidRPr="00185655">
        <w:rPr>
          <w:rFonts w:ascii="Calibri" w:hAnsi="Calibri" w:cs="Times New Roman"/>
          <w:color w:val="auto"/>
          <w:sz w:val="22"/>
          <w:szCs w:val="22"/>
          <w:lang w:eastAsia="en-US"/>
        </w:rPr>
        <w:t xml:space="preserve"> </w:t>
      </w:r>
      <w:r w:rsidR="00C74FB5">
        <w:rPr>
          <w:rFonts w:ascii="Calibri" w:hAnsi="Calibri" w:cs="Times New Roman"/>
          <w:color w:val="auto"/>
          <w:sz w:val="22"/>
          <w:szCs w:val="22"/>
          <w:lang w:eastAsia="en-US"/>
        </w:rPr>
        <w:t>na oblast ochrany obyvatelstva</w:t>
      </w:r>
      <w:r w:rsidRPr="00185655">
        <w:rPr>
          <w:rFonts w:ascii="Calibri" w:hAnsi="Calibri" w:cs="Times New Roman"/>
          <w:color w:val="auto"/>
          <w:sz w:val="22"/>
          <w:szCs w:val="22"/>
          <w:lang w:eastAsia="en-US"/>
        </w:rPr>
        <w:t xml:space="preserve"> </w:t>
      </w:r>
      <w:r w:rsidR="00B16361">
        <w:rPr>
          <w:rFonts w:ascii="Calibri" w:hAnsi="Calibri" w:cs="Times New Roman"/>
          <w:color w:val="auto"/>
          <w:sz w:val="22"/>
          <w:szCs w:val="22"/>
          <w:lang w:eastAsia="en-US"/>
        </w:rPr>
        <w:t xml:space="preserve">a </w:t>
      </w:r>
      <w:r w:rsidRPr="00185655">
        <w:rPr>
          <w:rFonts w:ascii="Calibri" w:hAnsi="Calibri" w:cs="Times New Roman"/>
          <w:color w:val="auto"/>
          <w:sz w:val="22"/>
          <w:szCs w:val="22"/>
          <w:lang w:eastAsia="en-US"/>
        </w:rPr>
        <w:t xml:space="preserve">logistiku jako takovou. </w:t>
      </w:r>
    </w:p>
    <w:p w:rsidR="00690DB4" w:rsidRPr="00185655" w:rsidRDefault="00690DB4" w:rsidP="00690DB4">
      <w:pPr>
        <w:jc w:val="both"/>
        <w:rPr>
          <w:rFonts w:ascii="Calibri" w:hAnsi="Calibri" w:cs="Times New Roman"/>
          <w:color w:val="auto"/>
          <w:sz w:val="22"/>
          <w:szCs w:val="22"/>
          <w:lang w:eastAsia="en-US"/>
        </w:rPr>
      </w:pPr>
      <w:r w:rsidRPr="00185655">
        <w:rPr>
          <w:rFonts w:ascii="Calibri" w:hAnsi="Calibri" w:cs="Times New Roman"/>
          <w:color w:val="auto"/>
          <w:sz w:val="22"/>
          <w:szCs w:val="22"/>
          <w:lang w:eastAsia="en-US"/>
        </w:rPr>
        <w:t>Regionální spolupráce s firmami se postupně rozvíjí v několika rovinách:</w:t>
      </w:r>
    </w:p>
    <w:p w:rsidR="00690DB4" w:rsidRPr="00185655" w:rsidRDefault="00690DB4" w:rsidP="00690DB4">
      <w:pPr>
        <w:numPr>
          <w:ilvl w:val="0"/>
          <w:numId w:val="9"/>
        </w:numPr>
        <w:jc w:val="both"/>
        <w:rPr>
          <w:rFonts w:ascii="Calibri" w:hAnsi="Calibri" w:cs="Times New Roman"/>
          <w:color w:val="auto"/>
          <w:sz w:val="22"/>
          <w:szCs w:val="22"/>
          <w:lang w:eastAsia="en-US"/>
        </w:rPr>
      </w:pPr>
      <w:r>
        <w:rPr>
          <w:rFonts w:ascii="Calibri" w:hAnsi="Calibri" w:cs="Times New Roman"/>
          <w:color w:val="auto"/>
          <w:sz w:val="22"/>
          <w:szCs w:val="22"/>
          <w:lang w:eastAsia="en-US"/>
        </w:rPr>
        <w:t>č</w:t>
      </w:r>
      <w:r w:rsidRPr="00185655">
        <w:rPr>
          <w:rFonts w:ascii="Calibri" w:hAnsi="Calibri" w:cs="Times New Roman"/>
          <w:color w:val="auto"/>
          <w:sz w:val="22"/>
          <w:szCs w:val="22"/>
          <w:lang w:eastAsia="en-US"/>
        </w:rPr>
        <w:t>lenství v české logistické společnosti a dalších regionálních seskupeních usilujících o hospodářský rozvoj regionu</w:t>
      </w:r>
      <w:r>
        <w:rPr>
          <w:rFonts w:ascii="Calibri" w:hAnsi="Calibri" w:cs="Times New Roman"/>
          <w:color w:val="auto"/>
          <w:sz w:val="22"/>
          <w:szCs w:val="22"/>
          <w:lang w:eastAsia="en-US"/>
        </w:rPr>
        <w:t>;</w:t>
      </w:r>
    </w:p>
    <w:p w:rsidR="00690DB4" w:rsidRPr="00185655" w:rsidRDefault="00690DB4" w:rsidP="00690DB4">
      <w:pPr>
        <w:numPr>
          <w:ilvl w:val="0"/>
          <w:numId w:val="9"/>
        </w:numPr>
        <w:jc w:val="both"/>
        <w:rPr>
          <w:rFonts w:ascii="Calibri" w:hAnsi="Calibri" w:cs="Times New Roman"/>
          <w:color w:val="auto"/>
          <w:sz w:val="22"/>
          <w:szCs w:val="22"/>
          <w:lang w:eastAsia="en-US"/>
        </w:rPr>
      </w:pPr>
      <w:r w:rsidRPr="00185655">
        <w:rPr>
          <w:rFonts w:ascii="Calibri" w:hAnsi="Calibri" w:cs="Times New Roman"/>
          <w:color w:val="auto"/>
          <w:sz w:val="22"/>
          <w:szCs w:val="22"/>
          <w:lang w:eastAsia="en-US"/>
        </w:rPr>
        <w:lastRenderedPageBreak/>
        <w:t>spolupráce s Okresní hospodářskou komorou v Uherském Hradišti, Krajskou hospodářskou komorou ve Zlíně. AWL-</w:t>
      </w:r>
      <w:proofErr w:type="spellStart"/>
      <w:r w:rsidRPr="00185655">
        <w:rPr>
          <w:rFonts w:ascii="Calibri" w:hAnsi="Calibri" w:cs="Times New Roman"/>
          <w:color w:val="auto"/>
          <w:sz w:val="22"/>
          <w:szCs w:val="22"/>
          <w:lang w:eastAsia="en-US"/>
        </w:rPr>
        <w:t>Techniek</w:t>
      </w:r>
      <w:proofErr w:type="spellEnd"/>
      <w:r w:rsidRPr="00185655">
        <w:rPr>
          <w:rFonts w:ascii="Calibri" w:hAnsi="Calibri" w:cs="Times New Roman"/>
          <w:color w:val="auto"/>
          <w:sz w:val="22"/>
          <w:szCs w:val="22"/>
          <w:lang w:eastAsia="en-US"/>
        </w:rPr>
        <w:t xml:space="preserve"> CZ s.</w:t>
      </w:r>
      <w:r>
        <w:rPr>
          <w:rFonts w:ascii="Calibri" w:hAnsi="Calibri" w:cs="Times New Roman"/>
          <w:color w:val="auto"/>
          <w:sz w:val="22"/>
          <w:szCs w:val="22"/>
          <w:lang w:eastAsia="en-US"/>
        </w:rPr>
        <w:t xml:space="preserve"> </w:t>
      </w:r>
      <w:r w:rsidRPr="00185655">
        <w:rPr>
          <w:rFonts w:ascii="Calibri" w:hAnsi="Calibri" w:cs="Times New Roman"/>
          <w:color w:val="auto"/>
          <w:sz w:val="22"/>
          <w:szCs w:val="22"/>
          <w:lang w:eastAsia="en-US"/>
        </w:rPr>
        <w:t>r.</w:t>
      </w:r>
      <w:r>
        <w:rPr>
          <w:rFonts w:ascii="Calibri" w:hAnsi="Calibri" w:cs="Times New Roman"/>
          <w:color w:val="auto"/>
          <w:sz w:val="22"/>
          <w:szCs w:val="22"/>
          <w:lang w:eastAsia="en-US"/>
        </w:rPr>
        <w:t xml:space="preserve"> </w:t>
      </w:r>
      <w:r w:rsidRPr="00185655">
        <w:rPr>
          <w:rFonts w:ascii="Calibri" w:hAnsi="Calibri" w:cs="Times New Roman"/>
          <w:color w:val="auto"/>
          <w:sz w:val="22"/>
          <w:szCs w:val="22"/>
          <w:lang w:eastAsia="en-US"/>
        </w:rPr>
        <w:t>o., MESIT holding, a.</w:t>
      </w:r>
      <w:r>
        <w:rPr>
          <w:rFonts w:ascii="Calibri" w:hAnsi="Calibri" w:cs="Times New Roman"/>
          <w:color w:val="auto"/>
          <w:sz w:val="22"/>
          <w:szCs w:val="22"/>
          <w:lang w:eastAsia="en-US"/>
        </w:rPr>
        <w:t xml:space="preserve"> </w:t>
      </w:r>
      <w:r w:rsidRPr="00185655">
        <w:rPr>
          <w:rFonts w:ascii="Calibri" w:hAnsi="Calibri" w:cs="Times New Roman"/>
          <w:color w:val="auto"/>
          <w:sz w:val="22"/>
          <w:szCs w:val="22"/>
          <w:lang w:eastAsia="en-US"/>
        </w:rPr>
        <w:t>s., KOVOPLAST výrobní družstvo, POCLAIN HYDRAULICS, s.</w:t>
      </w:r>
      <w:r>
        <w:rPr>
          <w:rFonts w:ascii="Calibri" w:hAnsi="Calibri" w:cs="Times New Roman"/>
          <w:color w:val="auto"/>
          <w:sz w:val="22"/>
          <w:szCs w:val="22"/>
          <w:lang w:eastAsia="en-US"/>
        </w:rPr>
        <w:t xml:space="preserve"> </w:t>
      </w:r>
      <w:r w:rsidRPr="00185655">
        <w:rPr>
          <w:rFonts w:ascii="Calibri" w:hAnsi="Calibri" w:cs="Times New Roman"/>
          <w:color w:val="auto"/>
          <w:sz w:val="22"/>
          <w:szCs w:val="22"/>
          <w:lang w:eastAsia="en-US"/>
        </w:rPr>
        <w:t>r.</w:t>
      </w:r>
      <w:r>
        <w:rPr>
          <w:rFonts w:ascii="Calibri" w:hAnsi="Calibri" w:cs="Times New Roman"/>
          <w:color w:val="auto"/>
          <w:sz w:val="22"/>
          <w:szCs w:val="22"/>
          <w:lang w:eastAsia="en-US"/>
        </w:rPr>
        <w:t xml:space="preserve"> </w:t>
      </w:r>
      <w:r w:rsidRPr="00185655">
        <w:rPr>
          <w:rFonts w:ascii="Calibri" w:hAnsi="Calibri" w:cs="Times New Roman"/>
          <w:color w:val="auto"/>
          <w:sz w:val="22"/>
          <w:szCs w:val="22"/>
          <w:lang w:eastAsia="en-US"/>
        </w:rPr>
        <w:t xml:space="preserve">o., </w:t>
      </w:r>
      <w:proofErr w:type="spellStart"/>
      <w:r w:rsidRPr="00185655">
        <w:rPr>
          <w:rFonts w:ascii="Calibri" w:hAnsi="Calibri" w:cs="Times New Roman"/>
          <w:color w:val="auto"/>
          <w:sz w:val="22"/>
          <w:szCs w:val="22"/>
          <w:lang w:eastAsia="en-US"/>
        </w:rPr>
        <w:t>Evektor</w:t>
      </w:r>
      <w:proofErr w:type="spellEnd"/>
      <w:r w:rsidRPr="00185655">
        <w:rPr>
          <w:rFonts w:ascii="Calibri" w:hAnsi="Calibri" w:cs="Times New Roman"/>
          <w:color w:val="auto"/>
          <w:sz w:val="22"/>
          <w:szCs w:val="22"/>
          <w:lang w:eastAsia="en-US"/>
        </w:rPr>
        <w:t>, spol. s r.</w:t>
      </w:r>
      <w:r>
        <w:rPr>
          <w:rFonts w:ascii="Calibri" w:hAnsi="Calibri" w:cs="Times New Roman"/>
          <w:color w:val="auto"/>
          <w:sz w:val="22"/>
          <w:szCs w:val="22"/>
          <w:lang w:eastAsia="en-US"/>
        </w:rPr>
        <w:t xml:space="preserve"> </w:t>
      </w:r>
      <w:r w:rsidRPr="00185655">
        <w:rPr>
          <w:rFonts w:ascii="Calibri" w:hAnsi="Calibri" w:cs="Times New Roman"/>
          <w:color w:val="auto"/>
          <w:sz w:val="22"/>
          <w:szCs w:val="22"/>
          <w:lang w:eastAsia="en-US"/>
        </w:rPr>
        <w:t>o., Hame, a.</w:t>
      </w:r>
      <w:r>
        <w:rPr>
          <w:rFonts w:ascii="Calibri" w:hAnsi="Calibri" w:cs="Times New Roman"/>
          <w:color w:val="auto"/>
          <w:sz w:val="22"/>
          <w:szCs w:val="22"/>
          <w:lang w:eastAsia="en-US"/>
        </w:rPr>
        <w:t xml:space="preserve"> </w:t>
      </w:r>
      <w:r w:rsidRPr="00185655">
        <w:rPr>
          <w:rFonts w:ascii="Calibri" w:hAnsi="Calibri" w:cs="Times New Roman"/>
          <w:color w:val="auto"/>
          <w:sz w:val="22"/>
          <w:szCs w:val="22"/>
          <w:lang w:eastAsia="en-US"/>
        </w:rPr>
        <w:t xml:space="preserve">s., </w:t>
      </w:r>
      <w:proofErr w:type="spellStart"/>
      <w:r w:rsidRPr="00185655">
        <w:rPr>
          <w:rFonts w:ascii="Calibri" w:hAnsi="Calibri" w:cs="Times New Roman"/>
          <w:color w:val="auto"/>
          <w:sz w:val="22"/>
          <w:szCs w:val="22"/>
          <w:lang w:eastAsia="en-US"/>
        </w:rPr>
        <w:t>Thermacut</w:t>
      </w:r>
      <w:proofErr w:type="spellEnd"/>
      <w:r w:rsidRPr="00185655">
        <w:rPr>
          <w:rFonts w:ascii="Calibri" w:hAnsi="Calibri" w:cs="Times New Roman"/>
          <w:color w:val="auto"/>
          <w:sz w:val="22"/>
          <w:szCs w:val="22"/>
          <w:lang w:eastAsia="en-US"/>
        </w:rPr>
        <w:t>, k.</w:t>
      </w:r>
      <w:r>
        <w:rPr>
          <w:rFonts w:ascii="Calibri" w:hAnsi="Calibri" w:cs="Times New Roman"/>
          <w:color w:val="auto"/>
          <w:sz w:val="22"/>
          <w:szCs w:val="22"/>
          <w:lang w:eastAsia="en-US"/>
        </w:rPr>
        <w:t xml:space="preserve"> </w:t>
      </w:r>
      <w:r w:rsidRPr="00185655">
        <w:rPr>
          <w:rFonts w:ascii="Calibri" w:hAnsi="Calibri" w:cs="Times New Roman"/>
          <w:color w:val="auto"/>
          <w:sz w:val="22"/>
          <w:szCs w:val="22"/>
          <w:lang w:eastAsia="en-US"/>
        </w:rPr>
        <w:t>s., HELLA AUTOTECHNIK NOVA, S.</w:t>
      </w:r>
      <w:r>
        <w:rPr>
          <w:rFonts w:ascii="Calibri" w:hAnsi="Calibri" w:cs="Times New Roman"/>
          <w:color w:val="auto"/>
          <w:sz w:val="22"/>
          <w:szCs w:val="22"/>
          <w:lang w:eastAsia="en-US"/>
        </w:rPr>
        <w:t> </w:t>
      </w:r>
      <w:r w:rsidRPr="00185655">
        <w:rPr>
          <w:rFonts w:ascii="Calibri" w:hAnsi="Calibri" w:cs="Times New Roman"/>
          <w:color w:val="auto"/>
          <w:sz w:val="22"/>
          <w:szCs w:val="22"/>
          <w:lang w:eastAsia="en-US"/>
        </w:rPr>
        <w:t>R.</w:t>
      </w:r>
      <w:r>
        <w:rPr>
          <w:rFonts w:ascii="Calibri" w:hAnsi="Calibri" w:cs="Times New Roman"/>
          <w:color w:val="auto"/>
          <w:sz w:val="22"/>
          <w:szCs w:val="22"/>
          <w:lang w:eastAsia="en-US"/>
        </w:rPr>
        <w:t xml:space="preserve"> </w:t>
      </w:r>
      <w:r w:rsidRPr="00185655">
        <w:rPr>
          <w:rFonts w:ascii="Calibri" w:hAnsi="Calibri" w:cs="Times New Roman"/>
          <w:color w:val="auto"/>
          <w:sz w:val="22"/>
          <w:szCs w:val="22"/>
          <w:lang w:eastAsia="en-US"/>
        </w:rPr>
        <w:t xml:space="preserve">O., </w:t>
      </w:r>
      <w:proofErr w:type="spellStart"/>
      <w:r w:rsidRPr="00185655">
        <w:rPr>
          <w:rFonts w:ascii="Calibri" w:hAnsi="Calibri" w:cs="Times New Roman"/>
          <w:color w:val="auto"/>
          <w:sz w:val="22"/>
          <w:szCs w:val="22"/>
          <w:lang w:eastAsia="en-US"/>
        </w:rPr>
        <w:t>Miele</w:t>
      </w:r>
      <w:proofErr w:type="spellEnd"/>
      <w:r w:rsidRPr="00185655">
        <w:rPr>
          <w:rFonts w:ascii="Calibri" w:hAnsi="Calibri" w:cs="Times New Roman"/>
          <w:color w:val="auto"/>
          <w:sz w:val="22"/>
          <w:szCs w:val="22"/>
          <w:lang w:eastAsia="en-US"/>
        </w:rPr>
        <w:t xml:space="preserve"> technika s.</w:t>
      </w:r>
      <w:r>
        <w:rPr>
          <w:rFonts w:ascii="Calibri" w:hAnsi="Calibri" w:cs="Times New Roman"/>
          <w:color w:val="auto"/>
          <w:sz w:val="22"/>
          <w:szCs w:val="22"/>
          <w:lang w:eastAsia="en-US"/>
        </w:rPr>
        <w:t xml:space="preserve"> </w:t>
      </w:r>
      <w:r w:rsidRPr="00185655">
        <w:rPr>
          <w:rFonts w:ascii="Calibri" w:hAnsi="Calibri" w:cs="Times New Roman"/>
          <w:color w:val="auto"/>
          <w:sz w:val="22"/>
          <w:szCs w:val="22"/>
          <w:lang w:eastAsia="en-US"/>
        </w:rPr>
        <w:t>r.</w:t>
      </w:r>
      <w:r>
        <w:rPr>
          <w:rFonts w:ascii="Calibri" w:hAnsi="Calibri" w:cs="Times New Roman"/>
          <w:color w:val="auto"/>
          <w:sz w:val="22"/>
          <w:szCs w:val="22"/>
          <w:lang w:eastAsia="en-US"/>
        </w:rPr>
        <w:t xml:space="preserve"> </w:t>
      </w:r>
      <w:r w:rsidRPr="00185655">
        <w:rPr>
          <w:rFonts w:ascii="Calibri" w:hAnsi="Calibri" w:cs="Times New Roman"/>
          <w:color w:val="auto"/>
          <w:sz w:val="22"/>
          <w:szCs w:val="22"/>
          <w:lang w:eastAsia="en-US"/>
        </w:rPr>
        <w:t>o., Siemens, s. r. o., MUBEA, AVX Czech Republic, s.</w:t>
      </w:r>
      <w:r>
        <w:rPr>
          <w:rFonts w:ascii="Calibri" w:hAnsi="Calibri" w:cs="Times New Roman"/>
          <w:color w:val="auto"/>
          <w:sz w:val="22"/>
          <w:szCs w:val="22"/>
          <w:lang w:eastAsia="en-US"/>
        </w:rPr>
        <w:t xml:space="preserve"> </w:t>
      </w:r>
      <w:r w:rsidRPr="00185655">
        <w:rPr>
          <w:rFonts w:ascii="Calibri" w:hAnsi="Calibri" w:cs="Times New Roman"/>
          <w:color w:val="auto"/>
          <w:sz w:val="22"/>
          <w:szCs w:val="22"/>
          <w:lang w:eastAsia="en-US"/>
        </w:rPr>
        <w:t>r.</w:t>
      </w:r>
      <w:r>
        <w:rPr>
          <w:rFonts w:ascii="Calibri" w:hAnsi="Calibri" w:cs="Times New Roman"/>
          <w:color w:val="auto"/>
          <w:sz w:val="22"/>
          <w:szCs w:val="22"/>
          <w:lang w:eastAsia="en-US"/>
        </w:rPr>
        <w:t xml:space="preserve"> </w:t>
      </w:r>
      <w:r w:rsidRPr="00185655">
        <w:rPr>
          <w:rFonts w:ascii="Calibri" w:hAnsi="Calibri" w:cs="Times New Roman"/>
          <w:color w:val="auto"/>
          <w:sz w:val="22"/>
          <w:szCs w:val="22"/>
          <w:lang w:eastAsia="en-US"/>
        </w:rPr>
        <w:t>o., S+C ALFANAMETAL s.</w:t>
      </w:r>
      <w:r>
        <w:rPr>
          <w:rFonts w:ascii="Calibri" w:hAnsi="Calibri" w:cs="Times New Roman"/>
          <w:color w:val="auto"/>
          <w:sz w:val="22"/>
          <w:szCs w:val="22"/>
          <w:lang w:eastAsia="en-US"/>
        </w:rPr>
        <w:t xml:space="preserve"> </w:t>
      </w:r>
      <w:r w:rsidRPr="00185655">
        <w:rPr>
          <w:rFonts w:ascii="Calibri" w:hAnsi="Calibri" w:cs="Times New Roman"/>
          <w:color w:val="auto"/>
          <w:sz w:val="22"/>
          <w:szCs w:val="22"/>
          <w:lang w:eastAsia="en-US"/>
        </w:rPr>
        <w:t>r.</w:t>
      </w:r>
      <w:r>
        <w:rPr>
          <w:rFonts w:ascii="Calibri" w:hAnsi="Calibri" w:cs="Times New Roman"/>
          <w:color w:val="auto"/>
          <w:sz w:val="22"/>
          <w:szCs w:val="22"/>
          <w:lang w:eastAsia="en-US"/>
        </w:rPr>
        <w:t xml:space="preserve"> </w:t>
      </w:r>
      <w:r w:rsidRPr="00185655">
        <w:rPr>
          <w:rFonts w:ascii="Calibri" w:hAnsi="Calibri" w:cs="Times New Roman"/>
          <w:color w:val="auto"/>
          <w:sz w:val="22"/>
          <w:szCs w:val="22"/>
          <w:lang w:eastAsia="en-US"/>
        </w:rPr>
        <w:t xml:space="preserve">o., koncern, MOSS </w:t>
      </w:r>
      <w:proofErr w:type="spellStart"/>
      <w:r w:rsidRPr="00185655">
        <w:rPr>
          <w:rFonts w:ascii="Calibri" w:hAnsi="Calibri" w:cs="Times New Roman"/>
          <w:color w:val="auto"/>
          <w:sz w:val="22"/>
          <w:szCs w:val="22"/>
          <w:lang w:eastAsia="en-US"/>
        </w:rPr>
        <w:t>logistics</w:t>
      </w:r>
      <w:proofErr w:type="spellEnd"/>
      <w:r w:rsidRPr="00185655">
        <w:rPr>
          <w:rFonts w:ascii="Calibri" w:hAnsi="Calibri" w:cs="Times New Roman"/>
          <w:color w:val="auto"/>
          <w:sz w:val="22"/>
          <w:szCs w:val="22"/>
          <w:lang w:eastAsia="en-US"/>
        </w:rPr>
        <w:t>, s.</w:t>
      </w:r>
      <w:r>
        <w:rPr>
          <w:rFonts w:ascii="Calibri" w:hAnsi="Calibri" w:cs="Times New Roman"/>
          <w:color w:val="auto"/>
          <w:sz w:val="22"/>
          <w:szCs w:val="22"/>
          <w:lang w:eastAsia="en-US"/>
        </w:rPr>
        <w:t xml:space="preserve"> </w:t>
      </w:r>
      <w:r w:rsidRPr="00185655">
        <w:rPr>
          <w:rFonts w:ascii="Calibri" w:hAnsi="Calibri" w:cs="Times New Roman"/>
          <w:color w:val="auto"/>
          <w:sz w:val="22"/>
          <w:szCs w:val="22"/>
          <w:lang w:eastAsia="en-US"/>
        </w:rPr>
        <w:t>r.</w:t>
      </w:r>
      <w:r>
        <w:rPr>
          <w:rFonts w:ascii="Calibri" w:hAnsi="Calibri" w:cs="Times New Roman"/>
          <w:color w:val="auto"/>
          <w:sz w:val="22"/>
          <w:szCs w:val="22"/>
          <w:lang w:eastAsia="en-US"/>
        </w:rPr>
        <w:t xml:space="preserve"> </w:t>
      </w:r>
      <w:r w:rsidRPr="00185655">
        <w:rPr>
          <w:rFonts w:ascii="Calibri" w:hAnsi="Calibri" w:cs="Times New Roman"/>
          <w:color w:val="auto"/>
          <w:sz w:val="22"/>
          <w:szCs w:val="22"/>
          <w:lang w:eastAsia="en-US"/>
        </w:rPr>
        <w:t>o., UNITED BAKERIES a.</w:t>
      </w:r>
      <w:r>
        <w:rPr>
          <w:rFonts w:ascii="Calibri" w:hAnsi="Calibri" w:cs="Times New Roman"/>
          <w:color w:val="auto"/>
          <w:sz w:val="22"/>
          <w:szCs w:val="22"/>
          <w:lang w:eastAsia="en-US"/>
        </w:rPr>
        <w:t xml:space="preserve"> </w:t>
      </w:r>
      <w:r w:rsidRPr="00185655">
        <w:rPr>
          <w:rFonts w:ascii="Calibri" w:hAnsi="Calibri" w:cs="Times New Roman"/>
          <w:color w:val="auto"/>
          <w:sz w:val="22"/>
          <w:szCs w:val="22"/>
          <w:lang w:eastAsia="en-US"/>
        </w:rPr>
        <w:t xml:space="preserve">s., ALBO SCHLENK s. r. o., </w:t>
      </w:r>
      <w:proofErr w:type="spellStart"/>
      <w:r w:rsidRPr="00185655">
        <w:rPr>
          <w:rFonts w:ascii="Calibri" w:hAnsi="Calibri" w:cs="Times New Roman"/>
          <w:color w:val="auto"/>
          <w:sz w:val="22"/>
          <w:szCs w:val="22"/>
          <w:lang w:eastAsia="en-US"/>
        </w:rPr>
        <w:t>Aircraft</w:t>
      </w:r>
      <w:proofErr w:type="spellEnd"/>
      <w:r w:rsidRPr="00185655">
        <w:rPr>
          <w:rFonts w:ascii="Calibri" w:hAnsi="Calibri" w:cs="Times New Roman"/>
          <w:color w:val="auto"/>
          <w:sz w:val="22"/>
          <w:szCs w:val="22"/>
          <w:lang w:eastAsia="en-US"/>
        </w:rPr>
        <w:t xml:space="preserve"> </w:t>
      </w:r>
      <w:proofErr w:type="spellStart"/>
      <w:r w:rsidRPr="00185655">
        <w:rPr>
          <w:rFonts w:ascii="Calibri" w:hAnsi="Calibri" w:cs="Times New Roman"/>
          <w:color w:val="auto"/>
          <w:sz w:val="22"/>
          <w:szCs w:val="22"/>
          <w:lang w:eastAsia="en-US"/>
        </w:rPr>
        <w:t>Industries</w:t>
      </w:r>
      <w:proofErr w:type="spellEnd"/>
      <w:r w:rsidRPr="00185655">
        <w:rPr>
          <w:rFonts w:ascii="Calibri" w:hAnsi="Calibri" w:cs="Times New Roman"/>
          <w:color w:val="auto"/>
          <w:sz w:val="22"/>
          <w:szCs w:val="22"/>
          <w:lang w:eastAsia="en-US"/>
        </w:rPr>
        <w:t>, a.</w:t>
      </w:r>
      <w:r>
        <w:rPr>
          <w:rFonts w:ascii="Calibri" w:hAnsi="Calibri" w:cs="Times New Roman"/>
          <w:color w:val="auto"/>
          <w:sz w:val="22"/>
          <w:szCs w:val="22"/>
          <w:lang w:eastAsia="en-US"/>
        </w:rPr>
        <w:t xml:space="preserve"> </w:t>
      </w:r>
      <w:r w:rsidRPr="00185655">
        <w:rPr>
          <w:rFonts w:ascii="Calibri" w:hAnsi="Calibri" w:cs="Times New Roman"/>
          <w:color w:val="auto"/>
          <w:sz w:val="22"/>
          <w:szCs w:val="22"/>
          <w:lang w:eastAsia="en-US"/>
        </w:rPr>
        <w:t xml:space="preserve">s. </w:t>
      </w:r>
    </w:p>
    <w:p w:rsidR="00185655" w:rsidRPr="00185655" w:rsidRDefault="00185655" w:rsidP="00690DB4">
      <w:pPr>
        <w:pStyle w:val="Zkladntext72"/>
        <w:shd w:val="clear" w:color="auto" w:fill="auto"/>
        <w:spacing w:before="0" w:after="0" w:line="288" w:lineRule="exact"/>
        <w:ind w:left="960" w:firstLine="0"/>
        <w:jc w:val="left"/>
        <w:rPr>
          <w:rFonts w:cs="Times New Roman"/>
          <w:color w:val="auto"/>
          <w:sz w:val="22"/>
          <w:szCs w:val="22"/>
          <w:lang w:eastAsia="en-US" w:bidi="ar-SA"/>
        </w:rPr>
      </w:pPr>
    </w:p>
    <w:p w:rsidR="00185655" w:rsidRDefault="00185655" w:rsidP="008C1BC7">
      <w:pPr>
        <w:jc w:val="both"/>
        <w:rPr>
          <w:rFonts w:ascii="Calibri" w:eastAsia="Calibri" w:hAnsi="Calibri" w:cs="Times New Roman"/>
          <w:color w:val="auto"/>
          <w:sz w:val="22"/>
          <w:szCs w:val="22"/>
          <w:lang w:eastAsia="en-US" w:bidi="ar-SA"/>
        </w:rPr>
      </w:pPr>
      <w:del w:id="54" w:author="Dokulil Jiří" w:date="2018-11-19T03:26:00Z">
        <w:r w:rsidRPr="00185655" w:rsidDel="008510F3">
          <w:rPr>
            <w:rFonts w:ascii="Calibri" w:eastAsia="Calibri" w:hAnsi="Calibri" w:cs="Times New Roman"/>
            <w:color w:val="auto"/>
            <w:sz w:val="22"/>
            <w:szCs w:val="22"/>
            <w:lang w:eastAsia="en-US" w:bidi="ar-SA"/>
          </w:rPr>
          <w:delText>Ve studijním procesu</w:delText>
        </w:r>
      </w:del>
      <w:ins w:id="55" w:author="Dokulil Jiří" w:date="2018-11-19T03:26:00Z">
        <w:r w:rsidR="008510F3">
          <w:rPr>
            <w:rFonts w:ascii="Calibri" w:eastAsia="Calibri" w:hAnsi="Calibri" w:cs="Times New Roman"/>
            <w:color w:val="auto"/>
            <w:sz w:val="22"/>
            <w:szCs w:val="22"/>
            <w:lang w:eastAsia="en-US" w:bidi="ar-SA"/>
          </w:rPr>
          <w:t>V rámci výuky</w:t>
        </w:r>
      </w:ins>
      <w:r w:rsidRPr="00185655">
        <w:rPr>
          <w:rFonts w:ascii="Calibri" w:eastAsia="Calibri" w:hAnsi="Calibri" w:cs="Times New Roman"/>
          <w:color w:val="auto"/>
          <w:sz w:val="22"/>
          <w:szCs w:val="22"/>
          <w:lang w:eastAsia="en-US" w:bidi="ar-SA"/>
        </w:rPr>
        <w:t xml:space="preserve"> studijního programu </w:t>
      </w:r>
      <w:r w:rsidR="00E006C7">
        <w:rPr>
          <w:rFonts w:ascii="Calibri" w:eastAsia="Calibri" w:hAnsi="Calibri" w:cs="Times New Roman"/>
          <w:color w:val="auto"/>
          <w:sz w:val="22"/>
          <w:szCs w:val="22"/>
          <w:lang w:eastAsia="en-US" w:bidi="ar-SA"/>
        </w:rPr>
        <w:t>Management rizik</w:t>
      </w:r>
      <w:r w:rsidRPr="00185655">
        <w:rPr>
          <w:rFonts w:ascii="Calibri" w:eastAsia="Calibri" w:hAnsi="Calibri" w:cs="Times New Roman"/>
          <w:color w:val="auto"/>
          <w:sz w:val="22"/>
          <w:szCs w:val="22"/>
          <w:lang w:eastAsia="en-US" w:bidi="ar-SA"/>
        </w:rPr>
        <w:t xml:space="preserve"> bude prohloubena dosavadní spolupráce s firmami a institucemi Zlínského kraje, a to především </w:t>
      </w:r>
      <w:del w:id="56" w:author="Dokulil Jiří" w:date="2018-11-19T03:26:00Z">
        <w:r w:rsidRPr="00185655" w:rsidDel="008510F3">
          <w:rPr>
            <w:rFonts w:ascii="Calibri" w:eastAsia="Calibri" w:hAnsi="Calibri" w:cs="Times New Roman"/>
            <w:color w:val="auto"/>
            <w:sz w:val="22"/>
            <w:szCs w:val="22"/>
            <w:lang w:eastAsia="en-US" w:bidi="ar-SA"/>
          </w:rPr>
          <w:delText>na aktivitách</w:delText>
        </w:r>
      </w:del>
      <w:ins w:id="57" w:author="Dokulil Jiří" w:date="2018-11-19T03:26:00Z">
        <w:r w:rsidR="008510F3">
          <w:rPr>
            <w:rFonts w:ascii="Calibri" w:eastAsia="Calibri" w:hAnsi="Calibri" w:cs="Times New Roman"/>
            <w:color w:val="auto"/>
            <w:sz w:val="22"/>
            <w:szCs w:val="22"/>
            <w:lang w:eastAsia="en-US" w:bidi="ar-SA"/>
          </w:rPr>
          <w:t>v následujících oblastech</w:t>
        </w:r>
      </w:ins>
      <w:r w:rsidRPr="00185655">
        <w:rPr>
          <w:rFonts w:ascii="Calibri" w:eastAsia="Calibri" w:hAnsi="Calibri" w:cs="Times New Roman"/>
          <w:color w:val="auto"/>
          <w:sz w:val="22"/>
          <w:szCs w:val="22"/>
          <w:lang w:eastAsia="en-US" w:bidi="ar-SA"/>
        </w:rPr>
        <w:t>:</w:t>
      </w:r>
    </w:p>
    <w:p w:rsidR="00B16361" w:rsidRPr="00185655" w:rsidRDefault="00B16361" w:rsidP="00B16361">
      <w:pPr>
        <w:numPr>
          <w:ilvl w:val="0"/>
          <w:numId w:val="10"/>
        </w:numPr>
        <w:jc w:val="both"/>
        <w:rPr>
          <w:rFonts w:ascii="Calibri" w:hAnsi="Calibri" w:cs="Times New Roman"/>
          <w:color w:val="auto"/>
          <w:sz w:val="22"/>
          <w:szCs w:val="22"/>
          <w:lang w:eastAsia="en-US"/>
        </w:rPr>
      </w:pPr>
      <w:del w:id="58" w:author="Dokulil Jiří" w:date="2018-11-19T03:26:00Z">
        <w:r w:rsidRPr="00185655" w:rsidDel="008510F3">
          <w:rPr>
            <w:rFonts w:ascii="Calibri" w:hAnsi="Calibri" w:cs="Times New Roman"/>
            <w:color w:val="auto"/>
            <w:sz w:val="22"/>
            <w:szCs w:val="22"/>
            <w:lang w:eastAsia="en-US"/>
          </w:rPr>
          <w:delText>v rámci zapojení</w:delText>
        </w:r>
      </w:del>
      <w:ins w:id="59" w:author="Dokulil Jiří" w:date="2018-11-19T03:26:00Z">
        <w:r w:rsidR="008510F3">
          <w:rPr>
            <w:rFonts w:ascii="Calibri" w:hAnsi="Calibri" w:cs="Times New Roman"/>
            <w:color w:val="auto"/>
            <w:sz w:val="22"/>
            <w:szCs w:val="22"/>
            <w:lang w:eastAsia="en-US"/>
          </w:rPr>
          <w:t>zapojování</w:t>
        </w:r>
      </w:ins>
      <w:r w:rsidRPr="00185655">
        <w:rPr>
          <w:rFonts w:ascii="Calibri" w:hAnsi="Calibri" w:cs="Times New Roman"/>
          <w:color w:val="auto"/>
          <w:sz w:val="22"/>
          <w:szCs w:val="22"/>
          <w:lang w:eastAsia="en-US"/>
        </w:rPr>
        <w:t xml:space="preserve"> odborníků z praxe do výuky (pravidelné i vyžádané přednášky, cvičení, projektová výuka, konzultace) – smluvní spolupráce s Continental Barum s.</w:t>
      </w:r>
      <w:r>
        <w:rPr>
          <w:rFonts w:ascii="Calibri" w:hAnsi="Calibri" w:cs="Times New Roman"/>
          <w:color w:val="auto"/>
          <w:sz w:val="22"/>
          <w:szCs w:val="22"/>
          <w:lang w:eastAsia="en-US"/>
        </w:rPr>
        <w:t xml:space="preserve"> </w:t>
      </w:r>
      <w:r w:rsidRPr="00185655">
        <w:rPr>
          <w:rFonts w:ascii="Calibri" w:hAnsi="Calibri" w:cs="Times New Roman"/>
          <w:color w:val="auto"/>
          <w:sz w:val="22"/>
          <w:szCs w:val="22"/>
          <w:lang w:eastAsia="en-US"/>
        </w:rPr>
        <w:t>r.</w:t>
      </w:r>
      <w:r>
        <w:rPr>
          <w:rFonts w:ascii="Calibri" w:hAnsi="Calibri" w:cs="Times New Roman"/>
          <w:color w:val="auto"/>
          <w:sz w:val="22"/>
          <w:szCs w:val="22"/>
          <w:lang w:eastAsia="en-US"/>
        </w:rPr>
        <w:t xml:space="preserve"> </w:t>
      </w:r>
      <w:r w:rsidRPr="00185655">
        <w:rPr>
          <w:rFonts w:ascii="Calibri" w:hAnsi="Calibri" w:cs="Times New Roman"/>
          <w:color w:val="auto"/>
          <w:sz w:val="22"/>
          <w:szCs w:val="22"/>
          <w:lang w:eastAsia="en-US"/>
        </w:rPr>
        <w:t xml:space="preserve">o., Moravský letecký klastr, </w:t>
      </w:r>
      <w:r>
        <w:rPr>
          <w:rFonts w:ascii="Calibri" w:hAnsi="Calibri" w:cs="Times New Roman"/>
          <w:color w:val="auto"/>
          <w:sz w:val="22"/>
          <w:szCs w:val="22"/>
          <w:lang w:eastAsia="en-US"/>
        </w:rPr>
        <w:t>z</w:t>
      </w:r>
      <w:r w:rsidRPr="00185655">
        <w:rPr>
          <w:rFonts w:ascii="Calibri" w:hAnsi="Calibri" w:cs="Times New Roman"/>
          <w:color w:val="auto"/>
          <w:sz w:val="22"/>
          <w:szCs w:val="22"/>
          <w:lang w:eastAsia="en-US"/>
        </w:rPr>
        <w:t>.</w:t>
      </w:r>
      <w:r>
        <w:rPr>
          <w:rFonts w:ascii="Calibri" w:hAnsi="Calibri" w:cs="Times New Roman"/>
          <w:color w:val="auto"/>
          <w:sz w:val="22"/>
          <w:szCs w:val="22"/>
          <w:lang w:eastAsia="en-US"/>
        </w:rPr>
        <w:t xml:space="preserve"> </w:t>
      </w:r>
      <w:r w:rsidRPr="00185655">
        <w:rPr>
          <w:rFonts w:ascii="Calibri" w:hAnsi="Calibri" w:cs="Times New Roman"/>
          <w:color w:val="auto"/>
          <w:sz w:val="22"/>
          <w:szCs w:val="22"/>
          <w:lang w:eastAsia="en-US"/>
        </w:rPr>
        <w:t>s., ČSAD Hodonín a.</w:t>
      </w:r>
      <w:r>
        <w:rPr>
          <w:rFonts w:ascii="Calibri" w:hAnsi="Calibri" w:cs="Times New Roman"/>
          <w:color w:val="auto"/>
          <w:sz w:val="22"/>
          <w:szCs w:val="22"/>
          <w:lang w:eastAsia="en-US"/>
        </w:rPr>
        <w:t xml:space="preserve"> </w:t>
      </w:r>
      <w:r w:rsidRPr="00185655">
        <w:rPr>
          <w:rFonts w:ascii="Calibri" w:hAnsi="Calibri" w:cs="Times New Roman"/>
          <w:color w:val="auto"/>
          <w:sz w:val="22"/>
          <w:szCs w:val="22"/>
          <w:lang w:eastAsia="en-US"/>
        </w:rPr>
        <w:t xml:space="preserve">s. a  také MOSS </w:t>
      </w:r>
      <w:proofErr w:type="spellStart"/>
      <w:r w:rsidRPr="00185655">
        <w:rPr>
          <w:rFonts w:ascii="Calibri" w:hAnsi="Calibri" w:cs="Times New Roman"/>
          <w:color w:val="auto"/>
          <w:sz w:val="22"/>
          <w:szCs w:val="22"/>
          <w:lang w:eastAsia="en-US"/>
        </w:rPr>
        <w:t>logistics</w:t>
      </w:r>
      <w:proofErr w:type="spellEnd"/>
      <w:r w:rsidRPr="00185655">
        <w:rPr>
          <w:rFonts w:ascii="Calibri" w:hAnsi="Calibri" w:cs="Times New Roman"/>
          <w:color w:val="auto"/>
          <w:sz w:val="22"/>
          <w:szCs w:val="22"/>
          <w:lang w:eastAsia="en-US"/>
        </w:rPr>
        <w:t xml:space="preserve"> s.</w:t>
      </w:r>
      <w:r>
        <w:rPr>
          <w:rFonts w:ascii="Calibri" w:hAnsi="Calibri" w:cs="Times New Roman"/>
          <w:color w:val="auto"/>
          <w:sz w:val="22"/>
          <w:szCs w:val="22"/>
          <w:lang w:eastAsia="en-US"/>
        </w:rPr>
        <w:t xml:space="preserve"> </w:t>
      </w:r>
      <w:r w:rsidRPr="00185655">
        <w:rPr>
          <w:rFonts w:ascii="Calibri" w:hAnsi="Calibri" w:cs="Times New Roman"/>
          <w:color w:val="auto"/>
          <w:sz w:val="22"/>
          <w:szCs w:val="22"/>
          <w:lang w:eastAsia="en-US"/>
        </w:rPr>
        <w:t>r.</w:t>
      </w:r>
      <w:r>
        <w:rPr>
          <w:rFonts w:ascii="Calibri" w:hAnsi="Calibri" w:cs="Times New Roman"/>
          <w:color w:val="auto"/>
          <w:sz w:val="22"/>
          <w:szCs w:val="22"/>
          <w:lang w:eastAsia="en-US"/>
        </w:rPr>
        <w:t xml:space="preserve"> </w:t>
      </w:r>
      <w:r w:rsidRPr="00185655">
        <w:rPr>
          <w:rFonts w:ascii="Calibri" w:hAnsi="Calibri" w:cs="Times New Roman"/>
          <w:color w:val="auto"/>
          <w:sz w:val="22"/>
          <w:szCs w:val="22"/>
          <w:lang w:eastAsia="en-US"/>
        </w:rPr>
        <w:t>o.</w:t>
      </w:r>
      <w:ins w:id="60" w:author="Dokulil Jiří" w:date="2018-11-19T03:27:00Z">
        <w:r w:rsidR="008510F3">
          <w:rPr>
            <w:rFonts w:ascii="Calibri" w:hAnsi="Calibri" w:cs="Times New Roman"/>
            <w:color w:val="auto"/>
            <w:sz w:val="22"/>
            <w:szCs w:val="22"/>
            <w:lang w:eastAsia="en-US"/>
          </w:rPr>
          <w:t xml:space="preserve"> </w:t>
        </w:r>
      </w:ins>
      <w:r>
        <w:rPr>
          <w:rFonts w:ascii="Calibri" w:hAnsi="Calibri" w:cs="Times New Roman"/>
          <w:color w:val="auto"/>
          <w:sz w:val="22"/>
          <w:szCs w:val="22"/>
          <w:lang w:eastAsia="en-US"/>
        </w:rPr>
        <w:t>(</w:t>
      </w:r>
      <w:r w:rsidRPr="00185655">
        <w:rPr>
          <w:rFonts w:ascii="Calibri" w:hAnsi="Calibri" w:cs="Times New Roman"/>
          <w:color w:val="auto"/>
          <w:sz w:val="22"/>
          <w:szCs w:val="22"/>
          <w:lang w:eastAsia="en-US"/>
        </w:rPr>
        <w:t xml:space="preserve">kopie smluv o spolupráci ve výuce </w:t>
      </w:r>
      <w:proofErr w:type="gramStart"/>
      <w:r w:rsidRPr="00185655">
        <w:rPr>
          <w:rFonts w:ascii="Calibri" w:hAnsi="Calibri" w:cs="Times New Roman"/>
          <w:color w:val="auto"/>
          <w:sz w:val="22"/>
          <w:szCs w:val="22"/>
          <w:lang w:eastAsia="en-US"/>
        </w:rPr>
        <w:t>viz</w:t>
      </w:r>
      <w:r>
        <w:rPr>
          <w:rFonts w:ascii="Calibri" w:hAnsi="Calibri" w:cs="Times New Roman"/>
          <w:color w:val="auto"/>
          <w:sz w:val="22"/>
          <w:szCs w:val="22"/>
          <w:lang w:eastAsia="en-US"/>
        </w:rPr>
        <w:t>.</w:t>
      </w:r>
      <w:r w:rsidRPr="00185655">
        <w:rPr>
          <w:rFonts w:ascii="Calibri" w:hAnsi="Calibri" w:cs="Times New Roman"/>
          <w:color w:val="auto"/>
          <w:sz w:val="22"/>
          <w:szCs w:val="22"/>
          <w:lang w:eastAsia="en-US"/>
        </w:rPr>
        <w:t xml:space="preserve"> přílohy</w:t>
      </w:r>
      <w:proofErr w:type="gramEnd"/>
      <w:r w:rsidRPr="00185655">
        <w:rPr>
          <w:rFonts w:ascii="Calibri" w:hAnsi="Calibri" w:cs="Times New Roman"/>
          <w:color w:val="auto"/>
          <w:sz w:val="22"/>
          <w:szCs w:val="22"/>
          <w:lang w:eastAsia="en-US"/>
        </w:rPr>
        <w:t xml:space="preserve"> žádosti o akreditaci</w:t>
      </w:r>
      <w:r>
        <w:rPr>
          <w:rFonts w:ascii="Calibri" w:hAnsi="Calibri" w:cs="Times New Roman"/>
          <w:color w:val="auto"/>
          <w:sz w:val="22"/>
          <w:szCs w:val="22"/>
          <w:lang w:eastAsia="en-US"/>
        </w:rPr>
        <w:t>)</w:t>
      </w:r>
      <w:r w:rsidRPr="00185655">
        <w:rPr>
          <w:rFonts w:ascii="Calibri" w:hAnsi="Calibri" w:cs="Times New Roman"/>
          <w:color w:val="auto"/>
          <w:sz w:val="22"/>
          <w:szCs w:val="22"/>
          <w:lang w:eastAsia="en-US"/>
        </w:rPr>
        <w:t>;</w:t>
      </w:r>
    </w:p>
    <w:p w:rsidR="00B16361" w:rsidRPr="00B16361" w:rsidRDefault="00B16361" w:rsidP="00B16361">
      <w:pPr>
        <w:numPr>
          <w:ilvl w:val="0"/>
          <w:numId w:val="10"/>
        </w:numPr>
        <w:jc w:val="both"/>
        <w:rPr>
          <w:rFonts w:ascii="Calibri" w:hAnsi="Calibri" w:cs="Times New Roman"/>
          <w:color w:val="auto"/>
          <w:sz w:val="22"/>
          <w:szCs w:val="22"/>
          <w:lang w:eastAsia="en-US"/>
        </w:rPr>
      </w:pPr>
      <w:del w:id="61" w:author="Dokulil Jiří" w:date="2018-11-19T03:27:00Z">
        <w:r w:rsidRPr="00185655" w:rsidDel="008510F3">
          <w:rPr>
            <w:rFonts w:ascii="Calibri" w:eastAsia="Calibri" w:hAnsi="Calibri" w:cs="Times New Roman"/>
            <w:color w:val="auto"/>
            <w:sz w:val="22"/>
            <w:szCs w:val="22"/>
            <w:lang w:eastAsia="en-US" w:bidi="ar-SA"/>
          </w:rPr>
          <w:delText xml:space="preserve">při </w:delText>
        </w:r>
      </w:del>
      <w:r w:rsidRPr="00185655">
        <w:rPr>
          <w:rFonts w:ascii="Calibri" w:eastAsia="Calibri" w:hAnsi="Calibri" w:cs="Times New Roman"/>
          <w:color w:val="auto"/>
          <w:sz w:val="22"/>
          <w:szCs w:val="22"/>
          <w:lang w:eastAsia="en-US" w:bidi="ar-SA"/>
        </w:rPr>
        <w:t xml:space="preserve">zajišťování studentských praxí (garance odborných praxí na základě Rámcové </w:t>
      </w:r>
      <w:r>
        <w:rPr>
          <w:rFonts w:ascii="Calibri" w:eastAsia="Calibri" w:hAnsi="Calibri" w:cs="Times New Roman"/>
          <w:color w:val="auto"/>
          <w:sz w:val="22"/>
          <w:szCs w:val="22"/>
          <w:lang w:eastAsia="en-US" w:bidi="ar-SA"/>
        </w:rPr>
        <w:t>smlouvy o spolupráci na praxích</w:t>
      </w:r>
      <w:r w:rsidRPr="00185655">
        <w:rPr>
          <w:rFonts w:ascii="Calibri" w:eastAsia="Calibri" w:hAnsi="Calibri" w:cs="Times New Roman"/>
          <w:color w:val="auto"/>
          <w:sz w:val="22"/>
          <w:szCs w:val="22"/>
          <w:lang w:eastAsia="en-US" w:bidi="ar-SA"/>
        </w:rPr>
        <w:t>);</w:t>
      </w:r>
    </w:p>
    <w:p w:rsidR="00B16361" w:rsidRPr="00185655" w:rsidRDefault="008510F3" w:rsidP="00B16361">
      <w:pPr>
        <w:numPr>
          <w:ilvl w:val="0"/>
          <w:numId w:val="10"/>
        </w:numPr>
        <w:jc w:val="both"/>
        <w:rPr>
          <w:rFonts w:ascii="Calibri" w:hAnsi="Calibri" w:cs="Times New Roman"/>
          <w:color w:val="auto"/>
          <w:sz w:val="22"/>
          <w:szCs w:val="22"/>
          <w:lang w:eastAsia="en-US"/>
        </w:rPr>
      </w:pPr>
      <w:ins w:id="62" w:author="Dokulil Jiří" w:date="2018-11-19T03:27:00Z">
        <w:r>
          <w:rPr>
            <w:rFonts w:ascii="Calibri" w:hAnsi="Calibri" w:cs="Times New Roman"/>
            <w:color w:val="auto"/>
            <w:sz w:val="22"/>
            <w:szCs w:val="22"/>
            <w:lang w:eastAsia="en-US"/>
          </w:rPr>
          <w:t xml:space="preserve">organizování </w:t>
        </w:r>
      </w:ins>
      <w:r w:rsidR="00B16361" w:rsidRPr="00185655">
        <w:rPr>
          <w:rFonts w:ascii="Calibri" w:hAnsi="Calibri" w:cs="Times New Roman"/>
          <w:color w:val="auto"/>
          <w:sz w:val="22"/>
          <w:szCs w:val="22"/>
          <w:lang w:eastAsia="en-US"/>
        </w:rPr>
        <w:t>exkurzí do firem jako součást výuky, např. Continenta</w:t>
      </w:r>
      <w:r w:rsidR="00B16361">
        <w:rPr>
          <w:rFonts w:ascii="Calibri" w:hAnsi="Calibri" w:cs="Times New Roman"/>
          <w:color w:val="auto"/>
          <w:sz w:val="22"/>
          <w:szCs w:val="22"/>
          <w:lang w:eastAsia="en-US"/>
        </w:rPr>
        <w:t xml:space="preserve">l </w:t>
      </w:r>
      <w:r w:rsidR="00B16361" w:rsidRPr="00185655">
        <w:rPr>
          <w:rFonts w:ascii="Calibri" w:hAnsi="Calibri" w:cs="Times New Roman"/>
          <w:color w:val="auto"/>
          <w:sz w:val="22"/>
          <w:szCs w:val="22"/>
          <w:lang w:eastAsia="en-US"/>
        </w:rPr>
        <w:t>Barum</w:t>
      </w:r>
      <w:del w:id="63" w:author="Dokulil Jiří" w:date="2018-11-19T03:27:00Z">
        <w:r w:rsidR="00B16361" w:rsidRPr="00185655" w:rsidDel="008510F3">
          <w:rPr>
            <w:rFonts w:ascii="Calibri" w:hAnsi="Calibri" w:cs="Times New Roman"/>
            <w:color w:val="auto"/>
            <w:sz w:val="22"/>
            <w:szCs w:val="22"/>
            <w:lang w:eastAsia="en-US"/>
          </w:rPr>
          <w:delText xml:space="preserve"> </w:delText>
        </w:r>
      </w:del>
      <w:r w:rsidR="00B16361" w:rsidRPr="00185655">
        <w:rPr>
          <w:rFonts w:ascii="Calibri" w:hAnsi="Calibri" w:cs="Times New Roman"/>
          <w:color w:val="auto"/>
          <w:sz w:val="22"/>
          <w:szCs w:val="22"/>
          <w:lang w:eastAsia="en-US"/>
        </w:rPr>
        <w:t>, Škoda, MESIT holding, a.</w:t>
      </w:r>
      <w:r w:rsidR="00B16361">
        <w:rPr>
          <w:rFonts w:ascii="Calibri" w:hAnsi="Calibri" w:cs="Times New Roman"/>
          <w:color w:val="auto"/>
          <w:sz w:val="22"/>
          <w:szCs w:val="22"/>
          <w:lang w:eastAsia="en-US"/>
        </w:rPr>
        <w:t xml:space="preserve"> </w:t>
      </w:r>
      <w:r w:rsidR="00B16361" w:rsidRPr="00185655">
        <w:rPr>
          <w:rFonts w:ascii="Calibri" w:hAnsi="Calibri" w:cs="Times New Roman"/>
          <w:color w:val="auto"/>
          <w:sz w:val="22"/>
          <w:szCs w:val="22"/>
          <w:lang w:eastAsia="en-US"/>
        </w:rPr>
        <w:t>s.;</w:t>
      </w:r>
    </w:p>
    <w:p w:rsidR="00B16361" w:rsidRPr="00185655" w:rsidRDefault="008510F3" w:rsidP="00B16361">
      <w:pPr>
        <w:numPr>
          <w:ilvl w:val="0"/>
          <w:numId w:val="10"/>
        </w:numPr>
        <w:jc w:val="both"/>
        <w:rPr>
          <w:rFonts w:ascii="Calibri" w:hAnsi="Calibri" w:cs="Times New Roman"/>
          <w:color w:val="auto"/>
          <w:sz w:val="22"/>
          <w:szCs w:val="22"/>
          <w:lang w:eastAsia="en-US"/>
        </w:rPr>
      </w:pPr>
      <w:ins w:id="64" w:author="Dokulil Jiří" w:date="2018-11-19T03:27:00Z">
        <w:r>
          <w:rPr>
            <w:rFonts w:ascii="Calibri" w:hAnsi="Calibri" w:cs="Times New Roman"/>
            <w:color w:val="auto"/>
            <w:sz w:val="22"/>
            <w:szCs w:val="22"/>
            <w:lang w:eastAsia="en-US"/>
          </w:rPr>
          <w:t xml:space="preserve">příprava </w:t>
        </w:r>
      </w:ins>
      <w:r w:rsidR="00B16361" w:rsidRPr="00185655">
        <w:rPr>
          <w:rFonts w:ascii="Calibri" w:hAnsi="Calibri" w:cs="Times New Roman"/>
          <w:color w:val="auto"/>
          <w:sz w:val="22"/>
          <w:szCs w:val="22"/>
          <w:lang w:eastAsia="en-US"/>
        </w:rPr>
        <w:t>případových studií zařazených do výuky;</w:t>
      </w:r>
    </w:p>
    <w:p w:rsidR="00B16361" w:rsidRPr="00185655" w:rsidRDefault="00B16361" w:rsidP="00B16361">
      <w:pPr>
        <w:numPr>
          <w:ilvl w:val="0"/>
          <w:numId w:val="10"/>
        </w:numPr>
        <w:jc w:val="both"/>
        <w:rPr>
          <w:rFonts w:ascii="Calibri" w:hAnsi="Calibri" w:cs="Times New Roman"/>
          <w:color w:val="auto"/>
          <w:sz w:val="22"/>
          <w:szCs w:val="22"/>
          <w:lang w:eastAsia="en-US"/>
        </w:rPr>
      </w:pPr>
      <w:r w:rsidRPr="00185655">
        <w:rPr>
          <w:rFonts w:ascii="Calibri" w:hAnsi="Calibri" w:cs="Times New Roman"/>
          <w:color w:val="auto"/>
          <w:sz w:val="22"/>
          <w:szCs w:val="22"/>
          <w:lang w:eastAsia="en-US"/>
        </w:rPr>
        <w:t>zadávání a řešení kvalifikačních prací dle potřeb regionálních firem.</w:t>
      </w:r>
    </w:p>
    <w:p w:rsidR="00481506" w:rsidRPr="00481506" w:rsidRDefault="00481506" w:rsidP="00B16361">
      <w:pPr>
        <w:pStyle w:val="Zkladntext72"/>
        <w:shd w:val="clear" w:color="auto" w:fill="auto"/>
        <w:spacing w:before="0" w:after="0" w:line="288" w:lineRule="exact"/>
        <w:ind w:left="958" w:firstLine="0"/>
        <w:jc w:val="left"/>
      </w:pPr>
    </w:p>
    <w:p w:rsidR="00E609F7" w:rsidRDefault="007F68E5" w:rsidP="00B16361">
      <w:pPr>
        <w:pStyle w:val="Zkladntext72"/>
        <w:shd w:val="clear" w:color="auto" w:fill="auto"/>
        <w:spacing w:before="0" w:after="173" w:line="240" w:lineRule="exact"/>
        <w:ind w:left="958" w:firstLine="0"/>
        <w:jc w:val="left"/>
      </w:pPr>
      <w:r>
        <w:t>• Mezinárodní rozměr studijního programu</w:t>
      </w:r>
    </w:p>
    <w:p w:rsidR="00E609F7" w:rsidRDefault="007F68E5" w:rsidP="00B16361">
      <w:pPr>
        <w:pStyle w:val="Nadpis40"/>
        <w:keepNext/>
        <w:keepLines/>
        <w:shd w:val="clear" w:color="auto" w:fill="auto"/>
        <w:spacing w:after="122"/>
        <w:ind w:left="3782"/>
      </w:pPr>
      <w:bookmarkStart w:id="65" w:name="bookmark9"/>
      <w:r>
        <w:t>Standard 2.3</w:t>
      </w:r>
      <w:bookmarkEnd w:id="65"/>
    </w:p>
    <w:p w:rsidR="00B16361" w:rsidRDefault="00B16361" w:rsidP="00B16361">
      <w:pPr>
        <w:pStyle w:val="Zkladntext21"/>
        <w:shd w:val="clear" w:color="auto" w:fill="auto"/>
        <w:spacing w:before="0" w:after="0" w:line="288" w:lineRule="exact"/>
        <w:ind w:firstLine="0"/>
        <w:jc w:val="both"/>
        <w:rPr>
          <w:color w:val="auto"/>
          <w:lang w:eastAsia="en-US"/>
        </w:rPr>
      </w:pPr>
      <w:r>
        <w:t xml:space="preserve">Internacionalizace studijních programů je jedním z prioritních cílů UTB ve Zlíně, což je zakotveno i v Dlouhodobém záměru vzdělávací a vědecké, výzkumné, vývojové, umělecké a další tvůrčí činnosti UTB na období 2016-2020. Cílem je, aby studenti bakalářských studijních programů byli v rámci svého studia vysíláni na studijní pobyt nebo stáž v zahraničí trvající alespoň 14 dnů. Podporu má rovněž mezinárodní výměna akademických pracovníků. Na úrovni UTB je pozornost věnovaná internacionalizaci dokumentována obsahem webových stránek </w:t>
      </w:r>
      <w:r w:rsidRPr="00FD73CB">
        <w:t>https://www.utb.cz/univerzita/mezinarodni-vztahy/studenti/mobility-studentu/</w:t>
      </w:r>
      <w:r w:rsidRPr="00B16361">
        <w:rPr>
          <w:color w:val="000080"/>
          <w:lang w:eastAsia="en-US"/>
        </w:rPr>
        <w:t xml:space="preserve">, </w:t>
      </w:r>
      <w:r w:rsidRPr="00412AF7">
        <w:rPr>
          <w:color w:val="auto"/>
          <w:lang w:eastAsia="en-US"/>
        </w:rPr>
        <w:t xml:space="preserve">kde se studenti dozvědí všechny potřebné informace týkající se možnosti studia v zahraničí. Fakulta </w:t>
      </w:r>
      <w:r>
        <w:rPr>
          <w:color w:val="auto"/>
          <w:lang w:eastAsia="en-US"/>
        </w:rPr>
        <w:t>logistiky a krizového řízení</w:t>
      </w:r>
      <w:r w:rsidRPr="00412AF7">
        <w:rPr>
          <w:color w:val="auto"/>
          <w:lang w:eastAsia="en-US"/>
        </w:rPr>
        <w:t xml:space="preserve"> má uzavřenu řadu bilaterálních dohod v rámci programu Erasmus+ s partnerskými školami, kde mohou studenti využít studijních programů s obdobným odborným zaměřením. Tyto instituce jsou uvedeny na webových stránkách </w:t>
      </w:r>
      <w:r w:rsidRPr="00FD73CB">
        <w:rPr>
          <w:color w:val="auto"/>
          <w:lang w:eastAsia="en-US"/>
        </w:rPr>
        <w:t>https://flkr.utb.cz/o-fakulte/mezinarodni-vztahy-2/partnerske-instituce/</w:t>
      </w:r>
      <w:r>
        <w:rPr>
          <w:color w:val="auto"/>
          <w:lang w:eastAsia="en-US"/>
        </w:rPr>
        <w:t>.</w:t>
      </w:r>
    </w:p>
    <w:p w:rsidR="00B16361" w:rsidRPr="00412AF7" w:rsidRDefault="00B16361" w:rsidP="00B16361">
      <w:pPr>
        <w:pStyle w:val="Zkladntext21"/>
        <w:shd w:val="clear" w:color="auto" w:fill="auto"/>
        <w:spacing w:before="0" w:after="0" w:line="288" w:lineRule="exact"/>
        <w:ind w:firstLine="0"/>
        <w:jc w:val="both"/>
        <w:rPr>
          <w:color w:val="auto"/>
          <w:lang w:eastAsia="en-US"/>
        </w:rPr>
      </w:pPr>
      <w:r w:rsidRPr="00412AF7">
        <w:rPr>
          <w:color w:val="auto"/>
          <w:lang w:eastAsia="en-US"/>
        </w:rPr>
        <w:t xml:space="preserve">V rámci programu </w:t>
      </w:r>
      <w:proofErr w:type="spellStart"/>
      <w:r w:rsidRPr="00412AF7">
        <w:rPr>
          <w:color w:val="auto"/>
          <w:lang w:eastAsia="en-US"/>
        </w:rPr>
        <w:t>Freemoover</w:t>
      </w:r>
      <w:proofErr w:type="spellEnd"/>
      <w:r w:rsidRPr="00412AF7">
        <w:rPr>
          <w:color w:val="auto"/>
          <w:lang w:eastAsia="en-US"/>
        </w:rPr>
        <w:t xml:space="preserve"> mohou studenti využít dalších partnerských pracovišť. Na Fakultě </w:t>
      </w:r>
      <w:r>
        <w:rPr>
          <w:color w:val="auto"/>
          <w:lang w:eastAsia="en-US"/>
        </w:rPr>
        <w:t>logistiky a krizového řízení</w:t>
      </w:r>
      <w:r w:rsidRPr="00412AF7">
        <w:rPr>
          <w:color w:val="auto"/>
          <w:lang w:eastAsia="en-US"/>
        </w:rPr>
        <w:t xml:space="preserve"> v současnosti probíhá projekt C</w:t>
      </w:r>
      <w:r>
        <w:rPr>
          <w:color w:val="auto"/>
          <w:lang w:eastAsia="en-US"/>
        </w:rPr>
        <w:t>EEPUS</w:t>
      </w:r>
      <w:r w:rsidRPr="00412AF7">
        <w:rPr>
          <w:color w:val="auto"/>
          <w:lang w:eastAsia="en-US"/>
        </w:rPr>
        <w:t xml:space="preserve"> (</w:t>
      </w:r>
      <w:proofErr w:type="spellStart"/>
      <w:r w:rsidRPr="00412AF7">
        <w:rPr>
          <w:color w:val="auto"/>
          <w:lang w:eastAsia="en-US"/>
        </w:rPr>
        <w:t>Central</w:t>
      </w:r>
      <w:proofErr w:type="spellEnd"/>
      <w:r w:rsidRPr="00412AF7">
        <w:rPr>
          <w:color w:val="auto"/>
          <w:lang w:eastAsia="en-US"/>
        </w:rPr>
        <w:t xml:space="preserve"> </w:t>
      </w:r>
      <w:proofErr w:type="spellStart"/>
      <w:r w:rsidRPr="00412AF7">
        <w:rPr>
          <w:color w:val="auto"/>
          <w:lang w:eastAsia="en-US"/>
        </w:rPr>
        <w:t>European</w:t>
      </w:r>
      <w:proofErr w:type="spellEnd"/>
      <w:r w:rsidRPr="00412AF7">
        <w:rPr>
          <w:color w:val="auto"/>
          <w:lang w:eastAsia="en-US"/>
        </w:rPr>
        <w:t xml:space="preserve"> Exchange </w:t>
      </w:r>
      <w:proofErr w:type="spellStart"/>
      <w:r w:rsidRPr="00412AF7">
        <w:rPr>
          <w:color w:val="auto"/>
          <w:lang w:eastAsia="en-US"/>
        </w:rPr>
        <w:t>Programme</w:t>
      </w:r>
      <w:proofErr w:type="spellEnd"/>
      <w:r w:rsidRPr="00412AF7">
        <w:rPr>
          <w:color w:val="auto"/>
          <w:lang w:eastAsia="en-US"/>
        </w:rPr>
        <w:t xml:space="preserve"> </w:t>
      </w:r>
      <w:proofErr w:type="spellStart"/>
      <w:r w:rsidRPr="00412AF7">
        <w:rPr>
          <w:color w:val="auto"/>
          <w:lang w:eastAsia="en-US"/>
        </w:rPr>
        <w:t>for</w:t>
      </w:r>
      <w:proofErr w:type="spellEnd"/>
      <w:r w:rsidRPr="00412AF7">
        <w:rPr>
          <w:color w:val="auto"/>
          <w:lang w:eastAsia="en-US"/>
        </w:rPr>
        <w:t xml:space="preserve"> University </w:t>
      </w:r>
      <w:proofErr w:type="spellStart"/>
      <w:r w:rsidRPr="00412AF7">
        <w:rPr>
          <w:color w:val="auto"/>
          <w:lang w:eastAsia="en-US"/>
        </w:rPr>
        <w:t>Studies</w:t>
      </w:r>
      <w:proofErr w:type="spellEnd"/>
      <w:r w:rsidRPr="00412AF7">
        <w:rPr>
          <w:color w:val="auto"/>
          <w:lang w:eastAsia="en-US"/>
        </w:rPr>
        <w:t>), což je středoevropský výměnný univerzitní program zaměřený na regionální spolupráci v rámci sítí univerzit</w:t>
      </w:r>
      <w:r>
        <w:rPr>
          <w:color w:val="auto"/>
          <w:lang w:eastAsia="en-US"/>
        </w:rPr>
        <w:t xml:space="preserve"> s názvem „</w:t>
      </w:r>
      <w:proofErr w:type="spellStart"/>
      <w:r>
        <w:rPr>
          <w:color w:val="auto"/>
          <w:lang w:eastAsia="en-US"/>
        </w:rPr>
        <w:t>Fostering</w:t>
      </w:r>
      <w:proofErr w:type="spellEnd"/>
      <w:r>
        <w:rPr>
          <w:color w:val="auto"/>
          <w:lang w:eastAsia="en-US"/>
        </w:rPr>
        <w:t xml:space="preserve"> </w:t>
      </w:r>
      <w:proofErr w:type="spellStart"/>
      <w:r>
        <w:rPr>
          <w:color w:val="auto"/>
          <w:lang w:eastAsia="en-US"/>
        </w:rPr>
        <w:t>sustainable</w:t>
      </w:r>
      <w:proofErr w:type="spellEnd"/>
      <w:r>
        <w:rPr>
          <w:color w:val="auto"/>
          <w:lang w:eastAsia="en-US"/>
        </w:rPr>
        <w:t xml:space="preserve"> </w:t>
      </w:r>
      <w:proofErr w:type="spellStart"/>
      <w:r>
        <w:rPr>
          <w:color w:val="auto"/>
          <w:lang w:eastAsia="en-US"/>
        </w:rPr>
        <w:t>partnership</w:t>
      </w:r>
      <w:proofErr w:type="spellEnd"/>
      <w:r>
        <w:rPr>
          <w:color w:val="auto"/>
          <w:lang w:eastAsia="en-US"/>
        </w:rPr>
        <w:t xml:space="preserve"> </w:t>
      </w:r>
      <w:proofErr w:type="spellStart"/>
      <w:r>
        <w:rPr>
          <w:color w:val="auto"/>
          <w:lang w:eastAsia="en-US"/>
        </w:rPr>
        <w:t>between</w:t>
      </w:r>
      <w:proofErr w:type="spellEnd"/>
      <w:r>
        <w:rPr>
          <w:color w:val="auto"/>
          <w:lang w:eastAsia="en-US"/>
        </w:rPr>
        <w:t xml:space="preserve"> academia and </w:t>
      </w:r>
      <w:proofErr w:type="spellStart"/>
      <w:r>
        <w:rPr>
          <w:color w:val="auto"/>
          <w:lang w:eastAsia="en-US"/>
        </w:rPr>
        <w:t>industry</w:t>
      </w:r>
      <w:proofErr w:type="spellEnd"/>
      <w:r>
        <w:rPr>
          <w:color w:val="auto"/>
          <w:lang w:eastAsia="en-US"/>
        </w:rPr>
        <w:t xml:space="preserve"> in </w:t>
      </w:r>
      <w:proofErr w:type="spellStart"/>
      <w:r>
        <w:rPr>
          <w:color w:val="auto"/>
          <w:lang w:eastAsia="en-US"/>
        </w:rPr>
        <w:t>improving</w:t>
      </w:r>
      <w:proofErr w:type="spellEnd"/>
      <w:r>
        <w:rPr>
          <w:color w:val="auto"/>
          <w:lang w:eastAsia="en-US"/>
        </w:rPr>
        <w:t xml:space="preserve"> </w:t>
      </w:r>
      <w:proofErr w:type="spellStart"/>
      <w:r>
        <w:rPr>
          <w:color w:val="auto"/>
          <w:lang w:eastAsia="en-US"/>
        </w:rPr>
        <w:t>applicability</w:t>
      </w:r>
      <w:proofErr w:type="spellEnd"/>
      <w:r>
        <w:rPr>
          <w:color w:val="auto"/>
          <w:lang w:eastAsia="en-US"/>
        </w:rPr>
        <w:t xml:space="preserve"> </w:t>
      </w:r>
      <w:proofErr w:type="spellStart"/>
      <w:r>
        <w:rPr>
          <w:color w:val="auto"/>
          <w:lang w:eastAsia="en-US"/>
        </w:rPr>
        <w:t>of</w:t>
      </w:r>
      <w:proofErr w:type="spellEnd"/>
      <w:r>
        <w:rPr>
          <w:color w:val="auto"/>
          <w:lang w:eastAsia="en-US"/>
        </w:rPr>
        <w:t xml:space="preserve"> </w:t>
      </w:r>
      <w:proofErr w:type="spellStart"/>
      <w:r>
        <w:rPr>
          <w:color w:val="auto"/>
          <w:lang w:eastAsia="en-US"/>
        </w:rPr>
        <w:t>logistics</w:t>
      </w:r>
      <w:proofErr w:type="spellEnd"/>
      <w:r>
        <w:rPr>
          <w:color w:val="auto"/>
          <w:lang w:eastAsia="en-US"/>
        </w:rPr>
        <w:t xml:space="preserve"> </w:t>
      </w:r>
      <w:proofErr w:type="spellStart"/>
      <w:r>
        <w:rPr>
          <w:color w:val="auto"/>
          <w:lang w:eastAsia="en-US"/>
        </w:rPr>
        <w:t>thinking</w:t>
      </w:r>
      <w:proofErr w:type="spellEnd"/>
      <w:r>
        <w:rPr>
          <w:color w:val="auto"/>
          <w:lang w:eastAsia="en-US"/>
        </w:rPr>
        <w:t xml:space="preserve"> (FINALIST)“, </w:t>
      </w:r>
      <w:proofErr w:type="spellStart"/>
      <w:r>
        <w:rPr>
          <w:color w:val="auto"/>
          <w:lang w:eastAsia="en-US"/>
        </w:rPr>
        <w:t>reg</w:t>
      </w:r>
      <w:proofErr w:type="spellEnd"/>
      <w:r>
        <w:rPr>
          <w:color w:val="auto"/>
          <w:lang w:eastAsia="en-US"/>
        </w:rPr>
        <w:t xml:space="preserve">. </w:t>
      </w:r>
      <w:proofErr w:type="gramStart"/>
      <w:r>
        <w:rPr>
          <w:color w:val="auto"/>
          <w:lang w:eastAsia="en-US"/>
        </w:rPr>
        <w:t>číslo</w:t>
      </w:r>
      <w:proofErr w:type="gramEnd"/>
      <w:r>
        <w:rPr>
          <w:color w:val="auto"/>
          <w:lang w:eastAsia="en-US"/>
        </w:rPr>
        <w:t>:</w:t>
      </w:r>
      <w:r w:rsidRPr="00412AF7">
        <w:rPr>
          <w:color w:val="auto"/>
          <w:lang w:eastAsia="en-US"/>
        </w:rPr>
        <w:t xml:space="preserve"> </w:t>
      </w:r>
      <w:r>
        <w:rPr>
          <w:color w:val="auto"/>
          <w:lang w:eastAsia="en-US"/>
        </w:rPr>
        <w:t xml:space="preserve">CIII-RS-1011-02-1617. </w:t>
      </w:r>
      <w:r w:rsidRPr="00185655">
        <w:rPr>
          <w:color w:val="auto"/>
          <w:lang w:eastAsia="en-US"/>
        </w:rPr>
        <w:t xml:space="preserve">Konkrétní počty studentů, kteří se zapojují do programů mezinárodní spolupráce ve vzdělávání, jsou uvedeny ve výročních zprávách Fakulty logistiky a krizového řízení. </w:t>
      </w:r>
    </w:p>
    <w:p w:rsidR="00E609F7" w:rsidRDefault="00E609F7">
      <w:pPr>
        <w:pStyle w:val="Zkladntext22"/>
        <w:shd w:val="clear" w:color="auto" w:fill="auto"/>
        <w:spacing w:before="0" w:after="0" w:line="288" w:lineRule="exact"/>
        <w:ind w:left="240" w:firstLine="0"/>
        <w:jc w:val="both"/>
        <w:sectPr w:rsidR="00E609F7">
          <w:headerReference w:type="even" r:id="rId16"/>
          <w:headerReference w:type="default" r:id="rId17"/>
          <w:footerReference w:type="even" r:id="rId18"/>
          <w:footerReference w:type="default" r:id="rId19"/>
          <w:headerReference w:type="first" r:id="rId20"/>
          <w:footerReference w:type="first" r:id="rId21"/>
          <w:pgSz w:w="11900" w:h="16840"/>
          <w:pgMar w:top="1299" w:right="1300" w:bottom="1533" w:left="1265" w:header="0" w:footer="3" w:gutter="0"/>
          <w:cols w:space="720"/>
          <w:noEndnote/>
          <w:docGrid w:linePitch="360"/>
        </w:sectPr>
      </w:pPr>
    </w:p>
    <w:p w:rsidR="00F24681" w:rsidRDefault="00F24681" w:rsidP="00F24681">
      <w:pPr>
        <w:pStyle w:val="Nadpis31"/>
        <w:keepNext/>
        <w:keepLines/>
        <w:shd w:val="clear" w:color="auto" w:fill="auto"/>
        <w:spacing w:before="0" w:after="47" w:line="240" w:lineRule="exact"/>
        <w:ind w:left="420"/>
        <w:rPr>
          <w:rStyle w:val="Nadpis30"/>
        </w:rPr>
      </w:pPr>
      <w:bookmarkStart w:id="66" w:name="bookmark10"/>
      <w:r>
        <w:rPr>
          <w:rStyle w:val="Nadpis30"/>
        </w:rPr>
        <w:lastRenderedPageBreak/>
        <w:t>Profil absolventa a obsah studia</w:t>
      </w:r>
    </w:p>
    <w:p w:rsidR="00F24681" w:rsidRDefault="00F24681" w:rsidP="00F24681">
      <w:pPr>
        <w:pStyle w:val="Nadpis31"/>
        <w:keepNext/>
        <w:keepLines/>
        <w:shd w:val="clear" w:color="auto" w:fill="auto"/>
        <w:spacing w:before="0" w:after="47" w:line="240" w:lineRule="exact"/>
        <w:ind w:left="420"/>
      </w:pPr>
    </w:p>
    <w:p w:rsidR="00F24681" w:rsidRDefault="00F24681" w:rsidP="000D5891">
      <w:pPr>
        <w:pStyle w:val="Zkladntext71"/>
        <w:shd w:val="clear" w:color="auto" w:fill="auto"/>
        <w:spacing w:before="0" w:after="173" w:line="288" w:lineRule="exact"/>
        <w:ind w:left="1117" w:hanging="357"/>
        <w:jc w:val="left"/>
      </w:pPr>
      <w:r>
        <w:t>• Soulad získaných odborných znalostí, dovedností a způsobilostí s typem a profilem studijního programu</w:t>
      </w:r>
    </w:p>
    <w:p w:rsidR="00F24681" w:rsidRDefault="00F24681" w:rsidP="00F24681">
      <w:pPr>
        <w:pStyle w:val="Nadpis40"/>
        <w:keepNext/>
        <w:keepLines/>
        <w:shd w:val="clear" w:color="auto" w:fill="auto"/>
        <w:spacing w:after="122"/>
        <w:ind w:left="3578"/>
      </w:pPr>
      <w:r>
        <w:t>Standard 2.4</w:t>
      </w:r>
    </w:p>
    <w:bookmarkEnd w:id="66"/>
    <w:p w:rsidR="00661B55" w:rsidRDefault="00661B55" w:rsidP="00036DB6">
      <w:pPr>
        <w:pStyle w:val="Nadpis32"/>
        <w:keepNext/>
        <w:keepLines/>
        <w:spacing w:before="120" w:after="120" w:line="288" w:lineRule="exact"/>
        <w:jc w:val="both"/>
        <w:rPr>
          <w:ins w:id="67" w:author="Dokulil Jiří" w:date="2018-11-19T03:32:00Z"/>
          <w:rStyle w:val="Nadpis30"/>
          <w:sz w:val="21"/>
          <w:szCs w:val="21"/>
        </w:rPr>
      </w:pPr>
      <w:r w:rsidRPr="00661B55">
        <w:rPr>
          <w:rStyle w:val="Nadpis30"/>
          <w:sz w:val="21"/>
          <w:szCs w:val="21"/>
        </w:rPr>
        <w:t xml:space="preserve">Absolvent bakalářského studijního programu „Management rizik“ získá studiem základních teoretických předmětů a předmětů profilujícího základu potřebnou teoretickou bázi v oblasti krizového řízení s profesní orientací na kvalitativní hodnocení a ovládání rizik v průmyslových subjektech, jejich okolí, veřejné správě a regionech. Nabyté vědomosti dokáže využít k předcházení a zvládaní krizí a efektivnímu řízení bezpečnosti ve společnosti. Studiem povinně volitelných předmětů si studenti doplní teoretické znalosti i praktické dovednosti, které odpovídají potřebám aktérů bezpečnostního systému státu. Výstupní odborné kompetence absolventů jsou formovány v oblasti krizového řízení s akcentem na management rizika a zvládání zejména ekonomických, organizačních a materiálních, parciálně i personálních, informačních, kybernetických a psychologických stránek bezpečnostních procesů. Důraz je položen na zvyšování bezpečnosti  v provozu firmy, obyvatelstva, majetku a životního prostředí se zřetelem na nákladovost a účinnost navrhovaných opatření k prevenci a </w:t>
      </w:r>
      <w:proofErr w:type="spellStart"/>
      <w:r w:rsidRPr="00661B55">
        <w:rPr>
          <w:rStyle w:val="Nadpis30"/>
          <w:sz w:val="21"/>
          <w:szCs w:val="21"/>
        </w:rPr>
        <w:t>mitigaci</w:t>
      </w:r>
      <w:proofErr w:type="spellEnd"/>
      <w:r w:rsidRPr="00661B55">
        <w:rPr>
          <w:rStyle w:val="Nadpis30"/>
          <w:sz w:val="21"/>
          <w:szCs w:val="21"/>
        </w:rPr>
        <w:t xml:space="preserve"> rizik za současné akceptace principu ALARA („As </w:t>
      </w:r>
      <w:proofErr w:type="spellStart"/>
      <w:r w:rsidRPr="00661B55">
        <w:rPr>
          <w:rStyle w:val="Nadpis30"/>
          <w:sz w:val="21"/>
          <w:szCs w:val="21"/>
        </w:rPr>
        <w:t>Low</w:t>
      </w:r>
      <w:proofErr w:type="spellEnd"/>
      <w:r w:rsidRPr="00661B55">
        <w:rPr>
          <w:rStyle w:val="Nadpis30"/>
          <w:sz w:val="21"/>
          <w:szCs w:val="21"/>
        </w:rPr>
        <w:t xml:space="preserve"> As </w:t>
      </w:r>
      <w:proofErr w:type="spellStart"/>
      <w:r w:rsidRPr="00661B55">
        <w:rPr>
          <w:rStyle w:val="Nadpis30"/>
          <w:sz w:val="21"/>
          <w:szCs w:val="21"/>
        </w:rPr>
        <w:t>Reasonably</w:t>
      </w:r>
      <w:proofErr w:type="spellEnd"/>
      <w:r w:rsidRPr="00661B55">
        <w:rPr>
          <w:rStyle w:val="Nadpis30"/>
          <w:sz w:val="21"/>
          <w:szCs w:val="21"/>
        </w:rPr>
        <w:t xml:space="preserve"> </w:t>
      </w:r>
      <w:proofErr w:type="spellStart"/>
      <w:r w:rsidRPr="00661B55">
        <w:rPr>
          <w:rStyle w:val="Nadpis30"/>
          <w:sz w:val="21"/>
          <w:szCs w:val="21"/>
        </w:rPr>
        <w:t>Achievable</w:t>
      </w:r>
      <w:proofErr w:type="spellEnd"/>
      <w:r w:rsidRPr="00661B55">
        <w:rPr>
          <w:rStyle w:val="Nadpis30"/>
          <w:sz w:val="21"/>
          <w:szCs w:val="21"/>
        </w:rPr>
        <w:t>”), možností užití mixu základních nástrojů bezpečnostní politiky a ve shodě s právními předpisy České republiky.</w:t>
      </w:r>
    </w:p>
    <w:p w:rsidR="008510F3" w:rsidRDefault="008510F3" w:rsidP="00036DB6">
      <w:pPr>
        <w:pStyle w:val="Nadpis32"/>
        <w:keepNext/>
        <w:keepLines/>
        <w:spacing w:before="120" w:after="120" w:line="288" w:lineRule="exact"/>
        <w:jc w:val="both"/>
        <w:rPr>
          <w:rStyle w:val="Nadpis30"/>
          <w:sz w:val="21"/>
          <w:szCs w:val="21"/>
        </w:rPr>
      </w:pPr>
      <w:ins w:id="68" w:author="Dokulil Jiří" w:date="2018-11-19T03:32:00Z">
        <w:r>
          <w:rPr>
            <w:rStyle w:val="Nadpis30"/>
            <w:sz w:val="21"/>
            <w:szCs w:val="21"/>
          </w:rPr>
          <w:t>Zařazení do oblastí vzdělávání</w:t>
        </w:r>
      </w:ins>
      <w:ins w:id="69" w:author="Dokulil Jiří" w:date="2018-11-19T03:33:00Z">
        <w:r>
          <w:rPr>
            <w:rStyle w:val="Nadpis30"/>
            <w:sz w:val="21"/>
            <w:szCs w:val="21"/>
          </w:rPr>
          <w:t>, provedené</w:t>
        </w:r>
      </w:ins>
      <w:ins w:id="70" w:author="Dokulil Jiří" w:date="2018-11-19T03:32:00Z">
        <w:r>
          <w:rPr>
            <w:rStyle w:val="Nadpis30"/>
            <w:sz w:val="21"/>
            <w:szCs w:val="21"/>
          </w:rPr>
          <w:t xml:space="preserve"> v poměru Bezpečnostní obory – 75 % a Ekonomické obory - 25 %</w:t>
        </w:r>
      </w:ins>
      <w:ins w:id="71" w:author="Dokulil Jiří" w:date="2018-11-19T03:33:00Z">
        <w:r>
          <w:rPr>
            <w:rStyle w:val="Nadpis30"/>
            <w:sz w:val="21"/>
            <w:szCs w:val="21"/>
          </w:rPr>
          <w:t xml:space="preserve">, </w:t>
        </w:r>
      </w:ins>
      <w:ins w:id="72" w:author="Dokulil Jiří" w:date="2018-11-19T03:32:00Z">
        <w:r w:rsidRPr="008510F3">
          <w:rPr>
            <w:rStyle w:val="Nadpis30"/>
            <w:sz w:val="21"/>
            <w:szCs w:val="21"/>
          </w:rPr>
          <w:t xml:space="preserve">vyplývá z podílu vyučovaných předmětů, kde zhruba 75 % z nich vytváří základní znalostí bázi pro uplatnění absolventů v oblasti bezpečnosti. Ekonomická oblast vzdělávání byla v rozsahu 25 % stanovena ze dvou základních důvodů. Jednak proto, aby absolventi byli vybaveni potřebnými znalostmi, které jim umožní kvalifikovaně hodnotit dopad rozhodnutí a navržených opatření na hospodaření podniku s akcentem na jeho bezpečnost a stabilitu. Dále z  důvodu, aby absolventi získávali představu o fungování podnikatelského sektoru a s přihlédnutím k současné kapacitní krizi byli schopni nasbírané vědomosti uplatnit ve vlastních podnikatelských projektech. Tato myšlenka současně koresponduje s koncepcí Univerzity Tomáše Bati ve Zlíně jako podnikatelské univerzity.  </w:t>
        </w:r>
      </w:ins>
    </w:p>
    <w:p w:rsidR="004A2BA5" w:rsidRDefault="004A2BA5" w:rsidP="004A2BA5">
      <w:pPr>
        <w:pStyle w:val="Zkladntext22"/>
        <w:spacing w:before="0" w:after="120" w:line="288" w:lineRule="exact"/>
        <w:ind w:firstLine="0"/>
        <w:jc w:val="both"/>
      </w:pPr>
      <w:r>
        <w:t>Absolvent studiem programu „Management rizik“ získá následující odborné znalosti, dovednosti a obecné způsobilosti.</w:t>
      </w:r>
    </w:p>
    <w:p w:rsidR="004A2BA5" w:rsidRPr="00036DB6" w:rsidRDefault="004A2BA5" w:rsidP="004A2BA5">
      <w:pPr>
        <w:pStyle w:val="Zkladntext22"/>
        <w:spacing w:before="0" w:after="120" w:line="288" w:lineRule="exact"/>
        <w:ind w:firstLine="0"/>
        <w:jc w:val="both"/>
        <w:rPr>
          <w:b/>
        </w:rPr>
      </w:pPr>
      <w:r w:rsidRPr="00036DB6">
        <w:rPr>
          <w:b/>
        </w:rPr>
        <w:t>Odborné znalosti:</w:t>
      </w:r>
    </w:p>
    <w:p w:rsidR="004A2BA5" w:rsidRDefault="004A2BA5" w:rsidP="004A2BA5">
      <w:pPr>
        <w:pStyle w:val="Zkladntext22"/>
        <w:numPr>
          <w:ilvl w:val="1"/>
          <w:numId w:val="9"/>
        </w:numPr>
        <w:spacing w:before="0" w:after="120" w:line="288" w:lineRule="exact"/>
        <w:ind w:left="641" w:hanging="357"/>
        <w:jc w:val="both"/>
      </w:pPr>
      <w:r>
        <w:t>reprodukuje pojmový aparát, klasifikaci rizik a vymezí základní rizikové faktory;</w:t>
      </w:r>
    </w:p>
    <w:p w:rsidR="004A2BA5" w:rsidRDefault="004A2BA5" w:rsidP="004A2BA5">
      <w:pPr>
        <w:pStyle w:val="Zkladntext22"/>
        <w:numPr>
          <w:ilvl w:val="1"/>
          <w:numId w:val="9"/>
        </w:numPr>
        <w:spacing w:before="0" w:after="120" w:line="288" w:lineRule="exact"/>
        <w:ind w:left="641" w:hanging="357"/>
        <w:jc w:val="both"/>
      </w:pPr>
      <w:r>
        <w:t>vysvětlí obecný postup hodnocení a ovládání rizik, jednotlivé jeho fáze jejich včetně časové návaznosti;</w:t>
      </w:r>
    </w:p>
    <w:p w:rsidR="004A2BA5" w:rsidRDefault="004A2BA5" w:rsidP="004A2BA5">
      <w:pPr>
        <w:pStyle w:val="Zkladntext22"/>
        <w:numPr>
          <w:ilvl w:val="1"/>
          <w:numId w:val="9"/>
        </w:numPr>
        <w:spacing w:before="0" w:after="120" w:line="288" w:lineRule="exact"/>
        <w:ind w:left="641" w:hanging="357"/>
        <w:jc w:val="both"/>
      </w:pPr>
      <w:r>
        <w:t>definuje metody sběru a interpretace vstupních dat pro hodnocení a ovládání rizik;</w:t>
      </w:r>
    </w:p>
    <w:p w:rsidR="004A2BA5" w:rsidRDefault="004A2BA5" w:rsidP="004A2BA5">
      <w:pPr>
        <w:pStyle w:val="Zkladntext22"/>
        <w:numPr>
          <w:ilvl w:val="1"/>
          <w:numId w:val="9"/>
        </w:numPr>
        <w:spacing w:before="0" w:after="120" w:line="288" w:lineRule="exact"/>
        <w:ind w:left="641" w:hanging="357"/>
        <w:jc w:val="both"/>
      </w:pPr>
      <w:r>
        <w:t>popíše kvalitativní metody sestavení registru hrozeb a registru ohrožených aktiv, včetně stanovení úrovně hrozeb, zranitelnosti (senzitivity a kritičnosti) a oceňování aktiv;</w:t>
      </w:r>
    </w:p>
    <w:p w:rsidR="004A2BA5" w:rsidRDefault="004A2BA5" w:rsidP="004A2BA5">
      <w:pPr>
        <w:pStyle w:val="Zkladntext22"/>
        <w:numPr>
          <w:ilvl w:val="1"/>
          <w:numId w:val="9"/>
        </w:numPr>
        <w:spacing w:before="0" w:after="120" w:line="288" w:lineRule="exact"/>
        <w:ind w:left="641" w:hanging="357"/>
        <w:jc w:val="both"/>
      </w:pPr>
      <w:r>
        <w:t xml:space="preserve">reprodukuje způsob kvalitativního odhadu rizik a stanovení jejich akceptovatelnosti; </w:t>
      </w:r>
    </w:p>
    <w:p w:rsidR="004A2BA5" w:rsidRDefault="004A2BA5" w:rsidP="004A2BA5">
      <w:pPr>
        <w:pStyle w:val="Zkladntext22"/>
        <w:numPr>
          <w:ilvl w:val="1"/>
          <w:numId w:val="9"/>
        </w:numPr>
        <w:spacing w:before="0" w:after="120" w:line="288" w:lineRule="exact"/>
        <w:ind w:left="641" w:hanging="357"/>
        <w:jc w:val="both"/>
      </w:pPr>
      <w:r>
        <w:t>vysvětlí nejistoty a omezení v procesu odhadu rizik a rozhodovacích procesech;</w:t>
      </w:r>
    </w:p>
    <w:p w:rsidR="004A2BA5" w:rsidRDefault="004A2BA5" w:rsidP="004A2BA5">
      <w:pPr>
        <w:pStyle w:val="Zkladntext22"/>
        <w:numPr>
          <w:ilvl w:val="1"/>
          <w:numId w:val="9"/>
        </w:numPr>
        <w:spacing w:before="0" w:after="120" w:line="288" w:lineRule="exact"/>
        <w:ind w:left="641" w:hanging="357"/>
        <w:jc w:val="both"/>
      </w:pPr>
      <w:r>
        <w:t>popíše základní možnosti generace variant opatření k prevenci, resp. minimalizaci rizik;</w:t>
      </w:r>
    </w:p>
    <w:p w:rsidR="004A2BA5" w:rsidRDefault="004A2BA5" w:rsidP="004A2BA5">
      <w:pPr>
        <w:pStyle w:val="Zkladntext22"/>
        <w:numPr>
          <w:ilvl w:val="1"/>
          <w:numId w:val="9"/>
        </w:numPr>
        <w:spacing w:before="0" w:after="120" w:line="288" w:lineRule="exact"/>
        <w:ind w:left="641" w:hanging="357"/>
        <w:jc w:val="both"/>
      </w:pPr>
      <w:r>
        <w:t xml:space="preserve">vysvětlí procesy kvalitativního hodnocení, ovládání a monitoringu rizik ve své organizaci v souladu s mezinárodními a národními normativy; </w:t>
      </w:r>
    </w:p>
    <w:p w:rsidR="004A2BA5" w:rsidRDefault="004A2BA5" w:rsidP="004A2BA5">
      <w:pPr>
        <w:pStyle w:val="Zkladntext22"/>
        <w:numPr>
          <w:ilvl w:val="1"/>
          <w:numId w:val="9"/>
        </w:numPr>
        <w:spacing w:before="0" w:after="120" w:line="288" w:lineRule="exact"/>
        <w:ind w:left="641" w:hanging="357"/>
        <w:jc w:val="both"/>
      </w:pPr>
      <w:r>
        <w:t xml:space="preserve">vysvětlí problematiku prevence rizik a krizového řízení v soukromém, resp. veřejném sektoru; </w:t>
      </w:r>
    </w:p>
    <w:p w:rsidR="004A2BA5" w:rsidRDefault="004A2BA5" w:rsidP="004A2BA5">
      <w:pPr>
        <w:pStyle w:val="Zkladntext22"/>
        <w:numPr>
          <w:ilvl w:val="1"/>
          <w:numId w:val="9"/>
        </w:numPr>
        <w:spacing w:before="0" w:after="120" w:line="288" w:lineRule="exact"/>
        <w:ind w:left="641" w:hanging="357"/>
        <w:jc w:val="both"/>
      </w:pPr>
      <w:r>
        <w:lastRenderedPageBreak/>
        <w:t>popíše právní a normativní úpravu v oblasti bezpečnosti státu a organizace;</w:t>
      </w:r>
    </w:p>
    <w:p w:rsidR="004A2BA5" w:rsidRDefault="004A2BA5" w:rsidP="004A2BA5">
      <w:pPr>
        <w:pStyle w:val="Zkladntext22"/>
        <w:numPr>
          <w:ilvl w:val="1"/>
          <w:numId w:val="9"/>
        </w:numPr>
        <w:spacing w:before="0" w:after="120" w:line="288" w:lineRule="exact"/>
        <w:ind w:left="641" w:hanging="357"/>
        <w:jc w:val="both"/>
      </w:pPr>
      <w:r>
        <w:t>definuje místo a úlohu subjektů krizového řízení na jednotlivých úrovních, např. vysvětlí činnost krizových štábů, prvků integrovaného záchranného systému ČR, nebo jednotlivých pracovníků v systémech na ochranu majetku, obyvatelstva a životního prostředí ve sféře krizového řízení podniku zejména v reakci na živelní pohromy, průmyslové havárie a antropogenní hrozby a další mimořádné události;</w:t>
      </w:r>
    </w:p>
    <w:p w:rsidR="004A2BA5" w:rsidRDefault="004A2BA5" w:rsidP="004A2BA5">
      <w:pPr>
        <w:pStyle w:val="Zkladntext22"/>
        <w:numPr>
          <w:ilvl w:val="1"/>
          <w:numId w:val="9"/>
        </w:numPr>
        <w:spacing w:before="0" w:after="120" w:line="288" w:lineRule="exact"/>
        <w:ind w:left="641" w:hanging="357"/>
        <w:jc w:val="both"/>
      </w:pPr>
      <w:r>
        <w:t xml:space="preserve">definuje psychologické aspekty bezpečnosti a zásady interpersonální komunikace za rizika; </w:t>
      </w:r>
    </w:p>
    <w:p w:rsidR="004A2BA5" w:rsidRDefault="004A2BA5" w:rsidP="004A2BA5">
      <w:pPr>
        <w:pStyle w:val="Zkladntext22"/>
        <w:numPr>
          <w:ilvl w:val="1"/>
          <w:numId w:val="9"/>
        </w:numPr>
        <w:spacing w:before="0" w:after="120" w:line="288" w:lineRule="exact"/>
        <w:ind w:left="641" w:hanging="357"/>
        <w:jc w:val="both"/>
      </w:pPr>
      <w:r>
        <w:t>popíše základní softwarové produkty užívané při hodnocení a ovládání klíčových sektorových rizik;</w:t>
      </w:r>
    </w:p>
    <w:p w:rsidR="004A2BA5" w:rsidRDefault="004A2BA5" w:rsidP="004A2BA5">
      <w:pPr>
        <w:pStyle w:val="Zkladntext22"/>
        <w:numPr>
          <w:ilvl w:val="1"/>
          <w:numId w:val="9"/>
        </w:numPr>
        <w:spacing w:before="0" w:after="120" w:line="288" w:lineRule="exact"/>
        <w:ind w:left="641" w:hanging="357"/>
        <w:jc w:val="both"/>
      </w:pPr>
      <w:r>
        <w:t xml:space="preserve">popíše základní principy, nástroje a koncepty bezpečnostní politiky státu a organizace; </w:t>
      </w:r>
    </w:p>
    <w:p w:rsidR="004A2BA5" w:rsidRDefault="004A2BA5" w:rsidP="004A2BA5">
      <w:pPr>
        <w:pStyle w:val="Zkladntext22"/>
        <w:numPr>
          <w:ilvl w:val="1"/>
          <w:numId w:val="9"/>
        </w:numPr>
        <w:spacing w:before="0" w:after="120" w:line="288" w:lineRule="exact"/>
        <w:ind w:left="641" w:hanging="357"/>
        <w:jc w:val="both"/>
      </w:pPr>
      <w:r>
        <w:t xml:space="preserve">definuje koncepty krizového řízení ve veřejném a soukromém sektoru; </w:t>
      </w:r>
    </w:p>
    <w:p w:rsidR="004A2BA5" w:rsidRDefault="004A2BA5" w:rsidP="004A2BA5">
      <w:pPr>
        <w:pStyle w:val="Zkladntext22"/>
        <w:numPr>
          <w:ilvl w:val="1"/>
          <w:numId w:val="9"/>
        </w:numPr>
        <w:spacing w:before="0" w:after="120" w:line="288" w:lineRule="exact"/>
        <w:ind w:left="641" w:hanging="357"/>
        <w:jc w:val="both"/>
      </w:pPr>
      <w:r>
        <w:t>vymezí základní principy manažerských teorií krizového řízení a řešení bezpečnostních problémů;</w:t>
      </w:r>
    </w:p>
    <w:p w:rsidR="004A2BA5" w:rsidRDefault="004A2BA5" w:rsidP="004A2BA5">
      <w:pPr>
        <w:pStyle w:val="Zkladntext22"/>
        <w:numPr>
          <w:ilvl w:val="1"/>
          <w:numId w:val="9"/>
        </w:numPr>
        <w:spacing w:before="0" w:after="120" w:line="288" w:lineRule="exact"/>
        <w:ind w:left="641" w:hanging="357"/>
        <w:jc w:val="both"/>
      </w:pPr>
      <w:r>
        <w:t>vysvětlí klíčové makro- a mikroekonomické teorie a je schopen je kombinovat se znalostmi podnikové ekonomiky a managementu při řešení projektů ve sféře bezpečnosti a krizového řízení;</w:t>
      </w:r>
    </w:p>
    <w:p w:rsidR="004A2BA5" w:rsidRDefault="004A2BA5" w:rsidP="004A2BA5">
      <w:pPr>
        <w:pStyle w:val="Zkladntext22"/>
        <w:numPr>
          <w:ilvl w:val="1"/>
          <w:numId w:val="9"/>
        </w:numPr>
        <w:spacing w:before="0" w:after="120" w:line="288" w:lineRule="exact"/>
        <w:ind w:left="641" w:hanging="357"/>
        <w:jc w:val="both"/>
      </w:pPr>
      <w:r>
        <w:t>vysvětlí funkci veřejných financí, rozpočtového procesu a základní zdroje financování krizových situací;</w:t>
      </w:r>
    </w:p>
    <w:p w:rsidR="004A2BA5" w:rsidRDefault="004A2BA5" w:rsidP="004A2BA5">
      <w:pPr>
        <w:pStyle w:val="Zkladntext22"/>
        <w:numPr>
          <w:ilvl w:val="1"/>
          <w:numId w:val="9"/>
        </w:numPr>
        <w:spacing w:before="0" w:after="120" w:line="288" w:lineRule="exact"/>
        <w:ind w:left="641" w:hanging="357"/>
        <w:jc w:val="both"/>
      </w:pPr>
      <w:r>
        <w:t xml:space="preserve">vymezí problematiku hospodářských opatření pro krizové stavy, včetně užití státních hmotných rezerv; </w:t>
      </w:r>
    </w:p>
    <w:p w:rsidR="004A2BA5" w:rsidRDefault="004A2BA5" w:rsidP="004A2BA5">
      <w:pPr>
        <w:pStyle w:val="Zkladntext22"/>
        <w:numPr>
          <w:ilvl w:val="1"/>
          <w:numId w:val="9"/>
        </w:numPr>
        <w:spacing w:before="0" w:after="120" w:line="288" w:lineRule="exact"/>
        <w:ind w:left="641" w:hanging="357"/>
        <w:jc w:val="both"/>
      </w:pPr>
      <w:r>
        <w:t>popíše základní postupy logistického zabezpečení materiálem (potraviny, voda, pohonné hmoty, energie aj.) v období mimořádných událostí a krizových situací;</w:t>
      </w:r>
    </w:p>
    <w:p w:rsidR="004A2BA5" w:rsidRPr="00036DB6" w:rsidRDefault="004A2BA5" w:rsidP="00A67A62">
      <w:pPr>
        <w:pStyle w:val="Zkladntext22"/>
        <w:spacing w:before="0" w:after="120" w:line="288" w:lineRule="exact"/>
        <w:ind w:firstLine="0"/>
        <w:jc w:val="both"/>
        <w:rPr>
          <w:b/>
        </w:rPr>
      </w:pPr>
      <w:r w:rsidRPr="00036DB6">
        <w:rPr>
          <w:b/>
        </w:rPr>
        <w:t>Odborné dovednosti:</w:t>
      </w:r>
    </w:p>
    <w:p w:rsidR="004A2BA5" w:rsidRDefault="004A2BA5" w:rsidP="004A2BA5">
      <w:pPr>
        <w:pStyle w:val="Zkladntext22"/>
        <w:numPr>
          <w:ilvl w:val="1"/>
          <w:numId w:val="9"/>
        </w:numPr>
        <w:spacing w:before="0" w:after="120" w:line="288" w:lineRule="exact"/>
        <w:ind w:left="641" w:hanging="357"/>
        <w:jc w:val="both"/>
      </w:pPr>
      <w:r>
        <w:t>dokáže sestavit registr hrozeb (nebezpečí) v privátní organizaci, veřejném sektoru a regionu a slovně (kvalitativně) vyhodnotit úroveň aktivace zdroje hrozby;</w:t>
      </w:r>
    </w:p>
    <w:p w:rsidR="004A2BA5" w:rsidRDefault="004A2BA5" w:rsidP="004A2BA5">
      <w:pPr>
        <w:pStyle w:val="Zkladntext22"/>
        <w:numPr>
          <w:ilvl w:val="1"/>
          <w:numId w:val="9"/>
        </w:numPr>
        <w:spacing w:before="0" w:after="120" w:line="288" w:lineRule="exact"/>
        <w:ind w:left="641" w:hanging="357"/>
        <w:jc w:val="both"/>
      </w:pPr>
      <w:r>
        <w:t>je schopen sestavit registr ohrožených aktiv a slovně vyhodnotit jejich senzitivitu, kritičnost a hodnotu;</w:t>
      </w:r>
    </w:p>
    <w:p w:rsidR="004A2BA5" w:rsidRDefault="004A2BA5" w:rsidP="004A2BA5">
      <w:pPr>
        <w:pStyle w:val="Zkladntext22"/>
        <w:numPr>
          <w:ilvl w:val="1"/>
          <w:numId w:val="9"/>
        </w:numPr>
        <w:spacing w:before="0" w:after="120" w:line="288" w:lineRule="exact"/>
        <w:ind w:left="641" w:hanging="357"/>
        <w:jc w:val="both"/>
      </w:pPr>
      <w:r>
        <w:t>dokáže užitím kvalitativních postupů odhadovat rizika v provozu firmy, organizaci veřejné správy a regionu, na kvalitativní bázi určit priority, kritická rizika, odhadnout rizikovou pozici zmíněných subjektů;</w:t>
      </w:r>
    </w:p>
    <w:p w:rsidR="004A2BA5" w:rsidRDefault="004A2BA5" w:rsidP="004A2BA5">
      <w:pPr>
        <w:pStyle w:val="Zkladntext22"/>
        <w:numPr>
          <w:ilvl w:val="1"/>
          <w:numId w:val="9"/>
        </w:numPr>
        <w:spacing w:before="0" w:after="120" w:line="288" w:lineRule="exact"/>
        <w:ind w:left="641" w:hanging="357"/>
        <w:jc w:val="both"/>
      </w:pPr>
      <w:r>
        <w:t xml:space="preserve">navrhuje a kategorizuje opatření k prevenci, </w:t>
      </w:r>
      <w:proofErr w:type="spellStart"/>
      <w:r>
        <w:t>mitigaci</w:t>
      </w:r>
      <w:proofErr w:type="spellEnd"/>
      <w:r>
        <w:t xml:space="preserve"> a monitoringu rizik v </w:t>
      </w:r>
      <w:proofErr w:type="spellStart"/>
      <w:r>
        <w:t>ptovou</w:t>
      </w:r>
      <w:proofErr w:type="spellEnd"/>
      <w:r>
        <w:t xml:space="preserve"> firmy, organizaci veřejné správy a regionu;</w:t>
      </w:r>
    </w:p>
    <w:p w:rsidR="004A2BA5" w:rsidRDefault="004A2BA5" w:rsidP="004A2BA5">
      <w:pPr>
        <w:pStyle w:val="Zkladntext22"/>
        <w:numPr>
          <w:ilvl w:val="1"/>
          <w:numId w:val="9"/>
        </w:numPr>
        <w:spacing w:before="0" w:after="120" w:line="288" w:lineRule="exact"/>
        <w:ind w:left="641" w:hanging="357"/>
        <w:jc w:val="both"/>
      </w:pPr>
      <w:r>
        <w:t>umí vymezit a posoudit nejistoty v procesu slovního hodnocení rizik;</w:t>
      </w:r>
    </w:p>
    <w:p w:rsidR="004A2BA5" w:rsidRDefault="004A2BA5" w:rsidP="004A2BA5">
      <w:pPr>
        <w:pStyle w:val="Zkladntext22"/>
        <w:numPr>
          <w:ilvl w:val="1"/>
          <w:numId w:val="9"/>
        </w:numPr>
        <w:spacing w:before="0" w:after="120" w:line="288" w:lineRule="exact"/>
        <w:ind w:left="641" w:hanging="357"/>
        <w:jc w:val="both"/>
      </w:pPr>
      <w:r>
        <w:t>dokáže vymezit sekundární rizika navržených opatření;</w:t>
      </w:r>
    </w:p>
    <w:p w:rsidR="004A2BA5" w:rsidRDefault="004A2BA5" w:rsidP="004A2BA5">
      <w:pPr>
        <w:pStyle w:val="Zkladntext22"/>
        <w:numPr>
          <w:ilvl w:val="1"/>
          <w:numId w:val="9"/>
        </w:numPr>
        <w:spacing w:before="0" w:after="120" w:line="288" w:lineRule="exact"/>
        <w:ind w:left="641" w:hanging="357"/>
        <w:jc w:val="both"/>
      </w:pPr>
      <w:r>
        <w:t xml:space="preserve">srovnává koncepty hodnocení ovládání rizik ve svém organizačním celku; </w:t>
      </w:r>
    </w:p>
    <w:p w:rsidR="004A2BA5" w:rsidRDefault="004A2BA5" w:rsidP="004A2BA5">
      <w:pPr>
        <w:pStyle w:val="Zkladntext22"/>
        <w:numPr>
          <w:ilvl w:val="1"/>
          <w:numId w:val="9"/>
        </w:numPr>
        <w:spacing w:before="0" w:after="120" w:line="288" w:lineRule="exact"/>
        <w:ind w:left="641" w:hanging="357"/>
        <w:jc w:val="both"/>
      </w:pPr>
      <w:r>
        <w:t>participuje na návrhu relevantních ustanovení právních a technických předpisů a norem ve své organizaci při řešení bezpečnostní problematiky s využitím standardních i nestandardních postupů;</w:t>
      </w:r>
    </w:p>
    <w:p w:rsidR="004A2BA5" w:rsidRDefault="004A2BA5" w:rsidP="004A2BA5">
      <w:pPr>
        <w:pStyle w:val="Zkladntext22"/>
        <w:numPr>
          <w:ilvl w:val="1"/>
          <w:numId w:val="9"/>
        </w:numPr>
        <w:spacing w:before="0" w:after="120" w:line="288" w:lineRule="exact"/>
        <w:ind w:left="641" w:hanging="357"/>
        <w:jc w:val="both"/>
      </w:pPr>
      <w:r>
        <w:t xml:space="preserve">participuje na využívání informačních a komunikačních technologií v organizaci a na aplikaci konkrétních informačních systémů a software při řešení bezpečnostních úloh; </w:t>
      </w:r>
    </w:p>
    <w:p w:rsidR="004A2BA5" w:rsidRDefault="004A2BA5" w:rsidP="004A2BA5">
      <w:pPr>
        <w:pStyle w:val="Zkladntext22"/>
        <w:numPr>
          <w:ilvl w:val="1"/>
          <w:numId w:val="9"/>
        </w:numPr>
        <w:spacing w:before="0" w:after="120" w:line="288" w:lineRule="exact"/>
        <w:ind w:left="641" w:hanging="357"/>
        <w:jc w:val="both"/>
      </w:pPr>
      <w:r>
        <w:t xml:space="preserve">participuje na tvorbě krizových a havarijních plánů; </w:t>
      </w:r>
    </w:p>
    <w:p w:rsidR="004A2BA5" w:rsidRDefault="004A2BA5" w:rsidP="004A2BA5">
      <w:pPr>
        <w:pStyle w:val="Zkladntext22"/>
        <w:numPr>
          <w:ilvl w:val="1"/>
          <w:numId w:val="9"/>
        </w:numPr>
        <w:spacing w:before="0" w:after="120" w:line="288" w:lineRule="exact"/>
        <w:ind w:left="641" w:hanging="357"/>
        <w:jc w:val="both"/>
      </w:pPr>
      <w:r>
        <w:t xml:space="preserve">podílí se na posuzování postupů aplikované informatiky ve výrobní společnosti, organizaci veřejné správy či regionu a na využívání softwarových nástrojů pro krizové řízení, řešení záchranných a </w:t>
      </w:r>
      <w:r>
        <w:lastRenderedPageBreak/>
        <w:t>sanačních prací, na užití počítačové podpory a návrhu technologií k ochraně majetku, osob a životního prostředí, včetně sledování její spolehlivosti v provozu;</w:t>
      </w:r>
    </w:p>
    <w:p w:rsidR="004A2BA5" w:rsidRDefault="004A2BA5" w:rsidP="004A2BA5">
      <w:pPr>
        <w:pStyle w:val="Zkladntext22"/>
        <w:numPr>
          <w:ilvl w:val="1"/>
          <w:numId w:val="9"/>
        </w:numPr>
        <w:spacing w:before="0" w:after="120" w:line="288" w:lineRule="exact"/>
        <w:ind w:left="641" w:hanging="357"/>
        <w:jc w:val="both"/>
      </w:pPr>
      <w:r>
        <w:t>účastní se na realizaci principů a postupů logistiky v oblasti bezpečnosti ve svém organizačním celku, např. na zajišťování systémů ochrany majetku, osob a životního prostředí a parciálně kritické infrastruktury;</w:t>
      </w:r>
    </w:p>
    <w:p w:rsidR="004A2BA5" w:rsidRDefault="004A2BA5" w:rsidP="004A2BA5">
      <w:pPr>
        <w:pStyle w:val="Zkladntext22"/>
        <w:numPr>
          <w:ilvl w:val="1"/>
          <w:numId w:val="9"/>
        </w:numPr>
        <w:spacing w:before="0" w:after="120" w:line="288" w:lineRule="exact"/>
        <w:ind w:left="641" w:hanging="357"/>
        <w:jc w:val="both"/>
      </w:pPr>
      <w:r>
        <w:t>podílí se na realizaci kooperace se složkami integrovaného záchranného systému a orgány veřejné správy;</w:t>
      </w:r>
    </w:p>
    <w:p w:rsidR="004A2BA5" w:rsidRDefault="004A2BA5" w:rsidP="004A2BA5">
      <w:pPr>
        <w:pStyle w:val="Zkladntext22"/>
        <w:numPr>
          <w:ilvl w:val="1"/>
          <w:numId w:val="9"/>
        </w:numPr>
        <w:spacing w:before="0" w:after="120" w:line="288" w:lineRule="exact"/>
        <w:ind w:left="641" w:hanging="357"/>
        <w:jc w:val="both"/>
      </w:pPr>
      <w:r>
        <w:t>aplikuje metody využívané v jednotlivých odborných oblastech bezpečnosti a krizového řízení, dokáže v rámci manažerských a analytických činností vyhledávat, třídit a klasifikovat údaje a na ně aplikovat základní metody kvalitativní analýzy dat včetně interpretace získaných výsledků;</w:t>
      </w:r>
    </w:p>
    <w:p w:rsidR="004A2BA5" w:rsidRDefault="004A2BA5" w:rsidP="004A2BA5">
      <w:pPr>
        <w:pStyle w:val="Zkladntext22"/>
        <w:numPr>
          <w:ilvl w:val="1"/>
          <w:numId w:val="9"/>
        </w:numPr>
        <w:spacing w:before="0" w:after="120" w:line="288" w:lineRule="exact"/>
        <w:ind w:left="641" w:hanging="357"/>
        <w:jc w:val="both"/>
      </w:pPr>
      <w:r>
        <w:t xml:space="preserve">podílí se na využití osvojeného základu informatiky, kybernetiky a matematického modelování na PC pomocí prostředků operačního výzkumu pro systémové optimalizace struktur a chování automatizovaných systémů řízení v kyberprostoru na zlepšení bezpečnosti a ochrany citlivých informací a dat ve stavovém prostoru aplikované kybernetiky;  </w:t>
      </w:r>
    </w:p>
    <w:p w:rsidR="004A2BA5" w:rsidRDefault="004A2BA5" w:rsidP="004A2BA5">
      <w:pPr>
        <w:pStyle w:val="Zkladntext22"/>
        <w:numPr>
          <w:ilvl w:val="1"/>
          <w:numId w:val="9"/>
        </w:numPr>
        <w:spacing w:before="0" w:after="120" w:line="288" w:lineRule="exact"/>
        <w:ind w:left="641" w:hanging="357"/>
        <w:jc w:val="both"/>
      </w:pPr>
      <w:r>
        <w:t xml:space="preserve">aplikuje v případě ekonomické krize své firmy opatření, jež jí pomohou získat okamžitě finanční prostředky;  </w:t>
      </w:r>
    </w:p>
    <w:p w:rsidR="004A2BA5" w:rsidRDefault="004A2BA5" w:rsidP="004A2BA5">
      <w:pPr>
        <w:pStyle w:val="Zkladntext22"/>
        <w:numPr>
          <w:ilvl w:val="1"/>
          <w:numId w:val="9"/>
        </w:numPr>
        <w:spacing w:before="0" w:after="120" w:line="288" w:lineRule="exact"/>
        <w:ind w:left="641" w:hanging="357"/>
        <w:jc w:val="both"/>
      </w:pPr>
      <w:r>
        <w:t>aplikuje ekonomické aspekty bezpečnosti ve svém organizačním celku;</w:t>
      </w:r>
    </w:p>
    <w:p w:rsidR="004A2BA5" w:rsidRDefault="004A2BA5" w:rsidP="004A2BA5">
      <w:pPr>
        <w:pStyle w:val="Zkladntext22"/>
        <w:numPr>
          <w:ilvl w:val="1"/>
          <w:numId w:val="9"/>
        </w:numPr>
        <w:spacing w:before="0" w:after="120" w:line="288" w:lineRule="exact"/>
        <w:ind w:left="641" w:hanging="357"/>
        <w:jc w:val="both"/>
      </w:pPr>
      <w:r>
        <w:t xml:space="preserve">dokáže kvalifikovaně vyhodnotit finanční situaci svého organizačního celku;  </w:t>
      </w:r>
    </w:p>
    <w:p w:rsidR="004A2BA5" w:rsidRDefault="004A2BA5" w:rsidP="004A2BA5">
      <w:pPr>
        <w:pStyle w:val="Zkladntext22"/>
        <w:numPr>
          <w:ilvl w:val="1"/>
          <w:numId w:val="9"/>
        </w:numPr>
        <w:spacing w:before="0" w:after="120" w:line="288" w:lineRule="exact"/>
        <w:ind w:left="641" w:hanging="357"/>
        <w:jc w:val="both"/>
      </w:pPr>
      <w:r>
        <w:t>participuje na rozhodování o základních bezpečnostních problémech v rámci krizového řízení ve své organizaci a koordinaci aktivit zainteresovaných osob;</w:t>
      </w:r>
    </w:p>
    <w:p w:rsidR="004A2BA5" w:rsidRDefault="004A2BA5" w:rsidP="004A2BA5">
      <w:pPr>
        <w:pStyle w:val="Zkladntext22"/>
        <w:numPr>
          <w:ilvl w:val="1"/>
          <w:numId w:val="9"/>
        </w:numPr>
        <w:spacing w:before="0" w:after="120" w:line="288" w:lineRule="exact"/>
        <w:ind w:left="641" w:hanging="357"/>
        <w:jc w:val="both"/>
      </w:pPr>
      <w:r>
        <w:t>vede pracovní týmy na nižších a středních pozicích ke zvýšení bezpečnosti v organizaci a jejím okolí.</w:t>
      </w:r>
    </w:p>
    <w:p w:rsidR="004A2BA5" w:rsidRPr="004A2BA5" w:rsidRDefault="004A2BA5" w:rsidP="00A67A62">
      <w:pPr>
        <w:pStyle w:val="Zkladntext22"/>
        <w:spacing w:before="0" w:after="120" w:line="288" w:lineRule="exact"/>
        <w:ind w:firstLine="0"/>
        <w:jc w:val="both"/>
        <w:rPr>
          <w:b/>
        </w:rPr>
      </w:pPr>
      <w:r w:rsidRPr="004A2BA5">
        <w:rPr>
          <w:b/>
        </w:rPr>
        <w:t>Obecné způsobilosti:</w:t>
      </w:r>
    </w:p>
    <w:p w:rsidR="004A2BA5" w:rsidRDefault="004A2BA5" w:rsidP="004A2BA5">
      <w:pPr>
        <w:pStyle w:val="Zkladntext22"/>
        <w:numPr>
          <w:ilvl w:val="1"/>
          <w:numId w:val="9"/>
        </w:numPr>
        <w:spacing w:before="0" w:after="120" w:line="288" w:lineRule="exact"/>
        <w:ind w:left="641" w:hanging="357"/>
        <w:jc w:val="both"/>
      </w:pPr>
      <w:r>
        <w:t>je schopen vymezit na základě kvalitativního vyhodnocení kritická rizika v provozu firmy, organizaci veřejné správy a regionu a její rizikovou pozici;</w:t>
      </w:r>
    </w:p>
    <w:p w:rsidR="004A2BA5" w:rsidRDefault="004A2BA5" w:rsidP="004A2BA5">
      <w:pPr>
        <w:pStyle w:val="Zkladntext22"/>
        <w:numPr>
          <w:ilvl w:val="1"/>
          <w:numId w:val="9"/>
        </w:numPr>
        <w:spacing w:before="0" w:after="120" w:line="288" w:lineRule="exact"/>
        <w:ind w:left="641" w:hanging="357"/>
        <w:jc w:val="both"/>
      </w:pPr>
      <w:r>
        <w:t xml:space="preserve">umí svá manažerská rozhodnutí ve sféře prevence a redukce rizik podložit analýzou nákladovosti a zároveň účinnosti navrženého opatření;  </w:t>
      </w:r>
    </w:p>
    <w:p w:rsidR="004A2BA5" w:rsidRDefault="004A2BA5" w:rsidP="004A2BA5">
      <w:pPr>
        <w:pStyle w:val="Zkladntext22"/>
        <w:numPr>
          <w:ilvl w:val="1"/>
          <w:numId w:val="9"/>
        </w:numPr>
        <w:spacing w:before="0" w:after="120" w:line="288" w:lineRule="exact"/>
        <w:ind w:left="641" w:hanging="357"/>
        <w:jc w:val="both"/>
      </w:pPr>
      <w:r>
        <w:t>orientuje se v oblasti podnikové ekonomiky a je schopen komunikace v rámci krizového řízení v organizaci;</w:t>
      </w:r>
    </w:p>
    <w:p w:rsidR="004A2BA5" w:rsidRDefault="004A2BA5" w:rsidP="004A2BA5">
      <w:pPr>
        <w:pStyle w:val="Zkladntext22"/>
        <w:numPr>
          <w:ilvl w:val="1"/>
          <w:numId w:val="9"/>
        </w:numPr>
        <w:spacing w:before="0" w:after="120" w:line="288" w:lineRule="exact"/>
        <w:ind w:left="641" w:hanging="357"/>
        <w:jc w:val="both"/>
      </w:pPr>
      <w:r>
        <w:t>zvládá prevenci v oblasti ochrany zdraví a bezpečnosti práce;</w:t>
      </w:r>
    </w:p>
    <w:p w:rsidR="004A2BA5" w:rsidRDefault="004A2BA5" w:rsidP="004A2BA5">
      <w:pPr>
        <w:pStyle w:val="Zkladntext22"/>
        <w:numPr>
          <w:ilvl w:val="1"/>
          <w:numId w:val="9"/>
        </w:numPr>
        <w:spacing w:before="0" w:after="120" w:line="288" w:lineRule="exact"/>
        <w:ind w:left="641" w:hanging="357"/>
        <w:jc w:val="both"/>
      </w:pPr>
      <w:r>
        <w:t>je schopen využít pro podporu rozhodování krizových manažerů na střední a nižší úrovni vhodné informační a komunikační technologie;</w:t>
      </w:r>
    </w:p>
    <w:p w:rsidR="004A2BA5" w:rsidRDefault="004A2BA5" w:rsidP="004A2BA5">
      <w:pPr>
        <w:pStyle w:val="Zkladntext22"/>
        <w:numPr>
          <w:ilvl w:val="1"/>
          <w:numId w:val="9"/>
        </w:numPr>
        <w:spacing w:before="0" w:after="120" w:line="288" w:lineRule="exact"/>
        <w:ind w:left="641" w:hanging="357"/>
        <w:jc w:val="both"/>
      </w:pPr>
      <w:r>
        <w:t>zvládá prezentovat nabyté znalosti a dokáže je uplatnit při řešení praktických problémů z oblasti krizového řízení, řízení rizik a bezpečnosti;</w:t>
      </w:r>
    </w:p>
    <w:p w:rsidR="004A2BA5" w:rsidRDefault="004A2BA5" w:rsidP="004A2BA5">
      <w:pPr>
        <w:pStyle w:val="Zkladntext22"/>
        <w:numPr>
          <w:ilvl w:val="1"/>
          <w:numId w:val="9"/>
        </w:numPr>
        <w:spacing w:before="0" w:after="120" w:line="288" w:lineRule="exact"/>
        <w:ind w:left="641" w:hanging="357"/>
        <w:jc w:val="both"/>
      </w:pPr>
      <w:r>
        <w:t>je schopen samostatně a odpovědně rozhodovat a koordinovat pracovní činnosti malých týmů při řešení krizových situací v prostředí nejistot.</w:t>
      </w:r>
    </w:p>
    <w:p w:rsidR="004A2BA5" w:rsidRDefault="004A2BA5" w:rsidP="004A2BA5">
      <w:pPr>
        <w:pStyle w:val="Zkladntext22"/>
        <w:numPr>
          <w:ilvl w:val="1"/>
          <w:numId w:val="9"/>
        </w:numPr>
        <w:spacing w:before="0" w:after="120" w:line="288" w:lineRule="exact"/>
        <w:ind w:left="641" w:hanging="357"/>
        <w:jc w:val="both"/>
      </w:pPr>
      <w:r>
        <w:t>rozšiřuje získané teoretické a odborné znalosti o nové vědeckovýzkumné poznatky při chápání dynamických procesů znalostní společnosti v systémovém pojetí bezpečnosti;</w:t>
      </w:r>
    </w:p>
    <w:p w:rsidR="004A2BA5" w:rsidRDefault="004A2BA5" w:rsidP="004A2BA5">
      <w:pPr>
        <w:pStyle w:val="Zkladntext22"/>
        <w:numPr>
          <w:ilvl w:val="1"/>
          <w:numId w:val="9"/>
        </w:numPr>
        <w:spacing w:before="0" w:after="120" w:line="288" w:lineRule="exact"/>
        <w:ind w:left="641" w:hanging="357"/>
        <w:jc w:val="both"/>
      </w:pPr>
      <w:r>
        <w:t>dovede zpracovat písemné a grafické zprávy z profilující odbornosti a obhájit je s využitím moderních didaktických prostředků a s cílem získání podpory odborné komunity;</w:t>
      </w:r>
    </w:p>
    <w:p w:rsidR="004A2BA5" w:rsidRPr="004A2BA5" w:rsidRDefault="004A2BA5" w:rsidP="004A2BA5">
      <w:pPr>
        <w:pStyle w:val="Zkladntext22"/>
        <w:numPr>
          <w:ilvl w:val="1"/>
          <w:numId w:val="9"/>
        </w:numPr>
        <w:spacing w:before="0" w:line="288" w:lineRule="exact"/>
        <w:ind w:left="641" w:hanging="357"/>
        <w:jc w:val="both"/>
        <w:rPr>
          <w:rStyle w:val="Nadpis30"/>
          <w:sz w:val="21"/>
          <w:szCs w:val="21"/>
        </w:rPr>
      </w:pPr>
      <w:r>
        <w:t>je schopen komunikace v anglickém jazyce na základní pracovní úrovni ve svém oboru.</w:t>
      </w:r>
    </w:p>
    <w:p w:rsidR="00661B55" w:rsidRPr="00661B55" w:rsidRDefault="00661B55" w:rsidP="006113DE">
      <w:pPr>
        <w:pStyle w:val="Nadpis32"/>
        <w:keepNext/>
        <w:keepLines/>
        <w:shd w:val="clear" w:color="auto" w:fill="auto"/>
        <w:spacing w:before="0" w:after="600" w:line="288" w:lineRule="exact"/>
        <w:jc w:val="both"/>
        <w:rPr>
          <w:rStyle w:val="Nadpis30"/>
          <w:sz w:val="21"/>
          <w:szCs w:val="21"/>
        </w:rPr>
      </w:pPr>
      <w:r w:rsidRPr="00661B55">
        <w:rPr>
          <w:rStyle w:val="Nadpis30"/>
          <w:sz w:val="21"/>
          <w:szCs w:val="21"/>
        </w:rPr>
        <w:lastRenderedPageBreak/>
        <w:t>Absolventi studijního programu jsou</w:t>
      </w:r>
      <w:r w:rsidR="000D5891">
        <w:rPr>
          <w:rStyle w:val="Nadpis30"/>
          <w:sz w:val="21"/>
          <w:szCs w:val="21"/>
        </w:rPr>
        <w:t xml:space="preserve"> připravováni</w:t>
      </w:r>
      <w:r w:rsidRPr="00661B55">
        <w:rPr>
          <w:rStyle w:val="Nadpis30"/>
          <w:sz w:val="21"/>
          <w:szCs w:val="21"/>
        </w:rPr>
        <w:t xml:space="preserve"> k působení na nižších a středních úrovních v privátním i veřejném sektoru s akcentem na řízení rizik a bezpečnost procesů. Mohou být rovněž zařazeni na vhodnou pozici v poradenských a certifikačních organizacích působících v oblasti bezpečnosti.</w:t>
      </w:r>
    </w:p>
    <w:p w:rsidR="00E609F7" w:rsidRDefault="007F68E5" w:rsidP="00876FEC">
      <w:pPr>
        <w:pStyle w:val="Zkladntext72"/>
        <w:shd w:val="clear" w:color="auto" w:fill="auto"/>
        <w:spacing w:before="0" w:after="173" w:line="240" w:lineRule="exact"/>
        <w:ind w:left="1117" w:hanging="357"/>
        <w:jc w:val="left"/>
      </w:pPr>
      <w:r>
        <w:t>• Jazykové kompetence</w:t>
      </w:r>
    </w:p>
    <w:p w:rsidR="00E609F7" w:rsidRDefault="007F68E5" w:rsidP="00876FEC">
      <w:pPr>
        <w:pStyle w:val="Nadpis40"/>
        <w:keepNext/>
        <w:keepLines/>
        <w:shd w:val="clear" w:color="auto" w:fill="auto"/>
        <w:spacing w:after="122" w:line="220" w:lineRule="exact"/>
        <w:ind w:left="3578"/>
      </w:pPr>
      <w:bookmarkStart w:id="73" w:name="bookmark12"/>
      <w:r>
        <w:t>Standard 2.5</w:t>
      </w:r>
      <w:bookmarkEnd w:id="73"/>
    </w:p>
    <w:p w:rsidR="00C01470" w:rsidRDefault="009E11F4">
      <w:pPr>
        <w:pStyle w:val="Zkladntext21"/>
        <w:shd w:val="clear" w:color="auto" w:fill="auto"/>
        <w:spacing w:before="0" w:after="120" w:line="288" w:lineRule="exact"/>
        <w:ind w:firstLine="0"/>
        <w:jc w:val="both"/>
        <w:rPr>
          <w:ins w:id="74" w:author="Dokulil Jiří" w:date="2018-11-17T19:02:00Z"/>
        </w:rPr>
        <w:pPrChange w:id="75" w:author="Dokulil Jiří" w:date="2018-11-17T19:03:00Z">
          <w:pPr>
            <w:pStyle w:val="Zkladntext21"/>
            <w:shd w:val="clear" w:color="auto" w:fill="auto"/>
            <w:spacing w:before="0" w:after="600" w:line="288" w:lineRule="exact"/>
            <w:ind w:firstLine="0"/>
            <w:jc w:val="both"/>
          </w:pPr>
        </w:pPrChange>
      </w:pPr>
      <w:r>
        <w:t>Jazykové kompetence studentů v baka</w:t>
      </w:r>
      <w:r w:rsidR="009E611B">
        <w:t xml:space="preserve">lářském stupni studia jsou </w:t>
      </w:r>
      <w:r>
        <w:t>rozvíjeny ve třech semestrech povinného anglického jazyka, jež navazují na základy, kterých se studentům dostalo v rámci středoškolského studia.</w:t>
      </w:r>
      <w:ins w:id="76" w:author="Dokulil Jiří" w:date="2018-11-17T19:02:00Z">
        <w:r w:rsidR="00C01470">
          <w:t xml:space="preserve"> </w:t>
        </w:r>
      </w:ins>
      <w:del w:id="77" w:author="Dokulil Jiří" w:date="2018-11-17T19:02:00Z">
        <w:r w:rsidDel="00C01470">
          <w:delText xml:space="preserve"> </w:delText>
        </w:r>
      </w:del>
      <w:r>
        <w:t xml:space="preserve">Následně je studentům umožněno studovat v rámci programu </w:t>
      </w:r>
      <w:r w:rsidR="008304D9">
        <w:t>jeden povinný předmět</w:t>
      </w:r>
      <w:r>
        <w:t xml:space="preserve"> v anglickém jazyce (</w:t>
      </w:r>
      <w:r w:rsidR="008304D9" w:rsidRPr="008304D9">
        <w:t>Pro</w:t>
      </w:r>
      <w:r w:rsidR="008304D9">
        <w:t>cesy hodnocení a ovládání rizik</w:t>
      </w:r>
      <w:r>
        <w:t>/</w:t>
      </w:r>
      <w:proofErr w:type="spellStart"/>
      <w:r w:rsidR="008304D9" w:rsidRPr="008304D9">
        <w:t>Pro</w:t>
      </w:r>
      <w:r w:rsidR="008304D9">
        <w:t>cesses</w:t>
      </w:r>
      <w:proofErr w:type="spellEnd"/>
      <w:r w:rsidR="008304D9">
        <w:t xml:space="preserve"> </w:t>
      </w:r>
      <w:proofErr w:type="spellStart"/>
      <w:r w:rsidR="008304D9">
        <w:t>of</w:t>
      </w:r>
      <w:proofErr w:type="spellEnd"/>
      <w:r w:rsidR="008304D9">
        <w:t xml:space="preserve"> Risk </w:t>
      </w:r>
      <w:proofErr w:type="spellStart"/>
      <w:r w:rsidR="008304D9">
        <w:t>Assessment</w:t>
      </w:r>
      <w:proofErr w:type="spellEnd"/>
      <w:r w:rsidR="008304D9">
        <w:t xml:space="preserve"> and </w:t>
      </w:r>
      <w:proofErr w:type="spellStart"/>
      <w:r w:rsidR="008304D9" w:rsidRPr="008304D9">
        <w:t>Treatment</w:t>
      </w:r>
      <w:proofErr w:type="spellEnd"/>
      <w:r>
        <w:t>)</w:t>
      </w:r>
      <w:r w:rsidR="008304D9">
        <w:t xml:space="preserve"> a jeden povinně volitelný </w:t>
      </w:r>
      <w:r w:rsidR="00552D9B">
        <w:t>(</w:t>
      </w:r>
      <w:proofErr w:type="spellStart"/>
      <w:r w:rsidR="008304D9" w:rsidRPr="008304D9">
        <w:t>Environmental</w:t>
      </w:r>
      <w:proofErr w:type="spellEnd"/>
      <w:r w:rsidR="008304D9" w:rsidRPr="008304D9">
        <w:t xml:space="preserve"> </w:t>
      </w:r>
      <w:proofErr w:type="spellStart"/>
      <w:r w:rsidR="008304D9" w:rsidRPr="008304D9">
        <w:t>Hazards</w:t>
      </w:r>
      <w:proofErr w:type="spellEnd"/>
      <w:r w:rsidR="008304D9" w:rsidRPr="008304D9">
        <w:t xml:space="preserve"> and </w:t>
      </w:r>
      <w:proofErr w:type="spellStart"/>
      <w:r w:rsidR="008304D9" w:rsidRPr="008304D9">
        <w:t>Health</w:t>
      </w:r>
      <w:proofErr w:type="spellEnd"/>
      <w:r w:rsidR="00552D9B">
        <w:t>).</w:t>
      </w:r>
      <w:r w:rsidRPr="008304D9">
        <w:t xml:space="preserve"> </w:t>
      </w:r>
      <w:r>
        <w:t xml:space="preserve">Především prvně jmenovaný předmět </w:t>
      </w:r>
      <w:r w:rsidR="00552D9B">
        <w:t xml:space="preserve">má potenciál </w:t>
      </w:r>
      <w:r w:rsidR="009E611B">
        <w:t>významně rozšířit</w:t>
      </w:r>
      <w:r>
        <w:t xml:space="preserve"> jazykové znalosti studentů </w:t>
      </w:r>
      <w:r w:rsidR="00E95848">
        <w:t>ve studovaném oboru (viz B-III C</w:t>
      </w:r>
      <w:r>
        <w:t>harakteristika studijního předmětu).</w:t>
      </w:r>
      <w:ins w:id="78" w:author="Dokulil Jiří" w:date="2018-11-17T19:02:00Z">
        <w:r w:rsidR="00C01470">
          <w:t xml:space="preserve"> </w:t>
        </w:r>
        <w:r w:rsidR="00C01470" w:rsidRPr="00C01470">
          <w:t>Zatímco předměty „Anglický jazyk“, „Anglický jazyk II“ a „Anglický jazyk III“ jsou vyučovány pro účely prohloubení jazykových znalostí studentů v kombinaci čeština-angličtina, výuka odborných předmětů „</w:t>
        </w:r>
        <w:proofErr w:type="spellStart"/>
        <w:r w:rsidR="00C01470" w:rsidRPr="00C01470">
          <w:t>Processes</w:t>
        </w:r>
        <w:proofErr w:type="spellEnd"/>
        <w:r w:rsidR="00C01470" w:rsidRPr="00C01470">
          <w:t xml:space="preserve"> </w:t>
        </w:r>
        <w:proofErr w:type="spellStart"/>
        <w:r w:rsidR="00C01470" w:rsidRPr="00C01470">
          <w:t>of</w:t>
        </w:r>
        <w:proofErr w:type="spellEnd"/>
        <w:r w:rsidR="00C01470" w:rsidRPr="00C01470">
          <w:t xml:space="preserve"> Risk </w:t>
        </w:r>
        <w:proofErr w:type="spellStart"/>
        <w:r w:rsidR="00C01470" w:rsidRPr="00C01470">
          <w:t>Assessment</w:t>
        </w:r>
        <w:proofErr w:type="spellEnd"/>
        <w:r w:rsidR="00C01470" w:rsidRPr="00C01470">
          <w:t xml:space="preserve"> and </w:t>
        </w:r>
        <w:proofErr w:type="spellStart"/>
        <w:r w:rsidR="00C01470" w:rsidRPr="00C01470">
          <w:t>Treatment</w:t>
        </w:r>
        <w:proofErr w:type="spellEnd"/>
        <w:r w:rsidR="00C01470" w:rsidRPr="00C01470">
          <w:t>“ a „</w:t>
        </w:r>
        <w:proofErr w:type="spellStart"/>
        <w:r w:rsidR="00C01470" w:rsidRPr="00C01470">
          <w:t>Environmental</w:t>
        </w:r>
        <w:proofErr w:type="spellEnd"/>
        <w:r w:rsidR="00C01470" w:rsidRPr="00C01470">
          <w:t xml:space="preserve"> </w:t>
        </w:r>
        <w:proofErr w:type="spellStart"/>
        <w:r w:rsidR="00C01470" w:rsidRPr="00C01470">
          <w:t>Hazards</w:t>
        </w:r>
        <w:proofErr w:type="spellEnd"/>
        <w:r w:rsidR="00C01470" w:rsidRPr="00C01470">
          <w:t xml:space="preserve"> and </w:t>
        </w:r>
        <w:proofErr w:type="spellStart"/>
        <w:r w:rsidR="00C01470" w:rsidRPr="00C01470">
          <w:t>Health</w:t>
        </w:r>
        <w:proofErr w:type="spellEnd"/>
        <w:r w:rsidR="00C01470" w:rsidRPr="00C01470">
          <w:t>“ probíhá výhradně v</w:t>
        </w:r>
      </w:ins>
      <w:ins w:id="79" w:author="Dokulil Jiří" w:date="2018-11-19T03:29:00Z">
        <w:r w:rsidR="008510F3">
          <w:t> </w:t>
        </w:r>
      </w:ins>
      <w:ins w:id="80" w:author="Dokulil Jiří" w:date="2018-11-17T19:02:00Z">
        <w:r w:rsidR="00C01470" w:rsidRPr="00C01470">
          <w:t>angli</w:t>
        </w:r>
        <w:r w:rsidR="008510F3">
          <w:t>čtině,</w:t>
        </w:r>
      </w:ins>
      <w:ins w:id="81" w:author="Dokulil Jiří" w:date="2018-11-19T03:29:00Z">
        <w:r w:rsidR="008510F3">
          <w:t xml:space="preserve"> </w:t>
        </w:r>
        <w:r w:rsidR="008510F3" w:rsidRPr="008510F3">
          <w:t>a to za účelem prohloubení schopnosti studentů komunikovat v anglickém jazyce na základní pracovní úrovni ve studovaném oboru.</w:t>
        </w:r>
      </w:ins>
    </w:p>
    <w:p w:rsidR="009E11F4" w:rsidRDefault="009E11F4" w:rsidP="00DB4742">
      <w:pPr>
        <w:pStyle w:val="Zkladntext21"/>
        <w:shd w:val="clear" w:color="auto" w:fill="auto"/>
        <w:spacing w:before="0" w:after="600" w:line="288" w:lineRule="exact"/>
        <w:ind w:firstLine="0"/>
        <w:jc w:val="both"/>
      </w:pPr>
      <w:del w:id="82" w:author="Dokulil Jiří" w:date="2018-11-17T19:02:00Z">
        <w:r w:rsidDel="00C01470">
          <w:delText xml:space="preserve"> </w:delText>
        </w:r>
      </w:del>
      <w:r>
        <w:t xml:space="preserve">Dále je </w:t>
      </w:r>
      <w:del w:id="83" w:author="Dokulil Jiří" w:date="2018-11-19T03:29:00Z">
        <w:r w:rsidDel="008510F3">
          <w:delText>po</w:delText>
        </w:r>
      </w:del>
      <w:r>
        <w:t xml:space="preserve">třeba připomenout skutečnost, že v rámci posílení odbornosti studentů zaměřené na zvládání problematiky v cizím jazyce studenti mohou vypracovat svou bakalářskou práci v anglickém jazyce, což dále rozšiřuje jejich jazykové dovednosti. Neformálním způsobem své schopnosti rovněž rozvíjejí při studiu a zpracování semestrálních nebo seminárních prací, jelikož </w:t>
      </w:r>
      <w:r w:rsidR="00552D9B">
        <w:t>značná část</w:t>
      </w:r>
      <w:r>
        <w:t xml:space="preserve"> studijních materiálů a publikací k dané problematice existuje v anglickém jazyce.</w:t>
      </w:r>
    </w:p>
    <w:p w:rsidR="00E609F7" w:rsidRDefault="007F68E5" w:rsidP="00DB4742">
      <w:pPr>
        <w:pStyle w:val="Zkladntext72"/>
        <w:shd w:val="clear" w:color="auto" w:fill="auto"/>
        <w:spacing w:before="0" w:after="173" w:line="288" w:lineRule="exact"/>
        <w:ind w:left="760" w:firstLine="0"/>
        <w:jc w:val="left"/>
      </w:pPr>
      <w:r>
        <w:t>• Pravidla a podmínky utváření studijních plánů</w:t>
      </w:r>
    </w:p>
    <w:p w:rsidR="00E609F7" w:rsidRDefault="007F68E5" w:rsidP="00DB4742">
      <w:pPr>
        <w:pStyle w:val="Nadpis40"/>
        <w:keepNext/>
        <w:keepLines/>
        <w:shd w:val="clear" w:color="auto" w:fill="auto"/>
        <w:spacing w:after="122"/>
        <w:ind w:left="3578"/>
      </w:pPr>
      <w:bookmarkStart w:id="84" w:name="bookmark13"/>
      <w:r>
        <w:t>Standard 2.6</w:t>
      </w:r>
      <w:bookmarkEnd w:id="84"/>
    </w:p>
    <w:p w:rsidR="00542B91" w:rsidRDefault="00542B91" w:rsidP="00542B91">
      <w:pPr>
        <w:pStyle w:val="Zkladntext21"/>
        <w:shd w:val="clear" w:color="auto" w:fill="auto"/>
        <w:spacing w:before="0" w:after="120" w:line="288" w:lineRule="exact"/>
        <w:ind w:firstLine="0"/>
        <w:jc w:val="both"/>
      </w:pPr>
      <w:r>
        <w:t>Fakulta logistiky a krizového řízení má v souladu se Studijním a zkušebním řádem Univerzity Tomáše Bati ve Zlíně</w:t>
      </w:r>
      <w:r>
        <w:rPr>
          <w:vertAlign w:val="superscript"/>
        </w:rPr>
        <w:footnoteReference w:id="28"/>
      </w:r>
      <w:r>
        <w:rPr>
          <w:vertAlign w:val="superscript"/>
        </w:rPr>
        <w:t xml:space="preserve"> </w:t>
      </w:r>
      <w:r>
        <w:t xml:space="preserve">ustanovenou Radu studijních programů Fakulty logistiky a krizového řízení </w:t>
      </w:r>
      <w:r>
        <w:rPr>
          <w:vertAlign w:val="superscript"/>
        </w:rPr>
        <w:footnoteReference w:id="29"/>
      </w:r>
      <w:r>
        <w:t>. V souladu se Studijním a zkušebním řádem Univerzity je jedním z úkolů Rady studijních programů navrhovat studijní plány studijních programů (dříve oborů) a změny v jejich struktuře.</w:t>
      </w:r>
    </w:p>
    <w:p w:rsidR="00542B91" w:rsidRPr="00987BF3" w:rsidRDefault="00542B91" w:rsidP="00542B91">
      <w:pPr>
        <w:spacing w:after="638" w:line="288" w:lineRule="exact"/>
        <w:jc w:val="both"/>
        <w:rPr>
          <w:rFonts w:ascii="Calibri" w:hAnsi="Calibri" w:cs="Calibri"/>
          <w:color w:val="auto"/>
          <w:sz w:val="21"/>
          <w:szCs w:val="21"/>
        </w:rPr>
      </w:pPr>
      <w:r w:rsidRPr="00915F82">
        <w:rPr>
          <w:rFonts w:ascii="Calibri" w:hAnsi="Calibri" w:cs="Calibri"/>
          <w:color w:val="auto"/>
          <w:sz w:val="21"/>
          <w:szCs w:val="21"/>
        </w:rPr>
        <w:t xml:space="preserve">Studijní plán, který je obsažen v předkládaném akreditačním materiálu, je sestaven tak, aby umožnil </w:t>
      </w:r>
      <w:r w:rsidRPr="00987BF3">
        <w:rPr>
          <w:rFonts w:ascii="Calibri" w:hAnsi="Calibri" w:cs="Calibri"/>
          <w:color w:val="auto"/>
          <w:sz w:val="21"/>
          <w:szCs w:val="21"/>
        </w:rPr>
        <w:t>studentům získat především obecné teoretické znalosti ve stěžejních předmětech studovaného programu (základní teoretické předměty profilujícího základu ZT)</w:t>
      </w:r>
      <w:r>
        <w:rPr>
          <w:rFonts w:ascii="Calibri" w:hAnsi="Calibri" w:cs="Calibri"/>
          <w:color w:val="auto"/>
          <w:sz w:val="21"/>
          <w:szCs w:val="21"/>
        </w:rPr>
        <w:t>.</w:t>
      </w:r>
      <w:r w:rsidRPr="00987BF3">
        <w:rPr>
          <w:rFonts w:ascii="Calibri" w:hAnsi="Calibri" w:cs="Calibri"/>
          <w:color w:val="auto"/>
          <w:sz w:val="21"/>
          <w:szCs w:val="21"/>
        </w:rPr>
        <w:t xml:space="preserve"> </w:t>
      </w:r>
      <w:r w:rsidRPr="00806ACE">
        <w:rPr>
          <w:rFonts w:ascii="Calibri" w:hAnsi="Calibri" w:cs="Calibri"/>
          <w:color w:val="auto"/>
          <w:sz w:val="21"/>
          <w:szCs w:val="21"/>
        </w:rPr>
        <w:t>Dále studenti získají znalosti, které rozšíří a doplní jejich odborný profil (předměty profilujícího základu PZ). Studijní program klade rovněž důraz na získání praktických dovedností zařazením především případových studií, semestrálních prací a optimalizačních úloh, řešených především na cvičeních a seminářích předmětů profilujícího základu, ve kterých studenti uplatní teoretické znalosti ze základních teoretickýc</w:t>
      </w:r>
      <w:r>
        <w:rPr>
          <w:rFonts w:ascii="Calibri" w:hAnsi="Calibri" w:cs="Calibri"/>
          <w:color w:val="auto"/>
          <w:sz w:val="21"/>
          <w:szCs w:val="21"/>
        </w:rPr>
        <w:t>h předmětů profilující základu.</w:t>
      </w:r>
    </w:p>
    <w:p w:rsidR="00E609F7" w:rsidRDefault="007F68E5" w:rsidP="00FF4908">
      <w:pPr>
        <w:pStyle w:val="Zkladntext72"/>
        <w:shd w:val="clear" w:color="auto" w:fill="auto"/>
        <w:spacing w:before="0" w:after="173" w:line="288" w:lineRule="exact"/>
        <w:ind w:left="760" w:firstLine="0"/>
        <w:jc w:val="left"/>
      </w:pPr>
      <w:r>
        <w:t>• Vymezení uplatnění absolventů</w:t>
      </w:r>
    </w:p>
    <w:p w:rsidR="00E609F7" w:rsidRDefault="007F68E5" w:rsidP="00542B91">
      <w:pPr>
        <w:pStyle w:val="Nadpis40"/>
        <w:keepNext/>
        <w:keepLines/>
        <w:shd w:val="clear" w:color="auto" w:fill="auto"/>
        <w:spacing w:after="122"/>
        <w:ind w:left="3578"/>
      </w:pPr>
      <w:bookmarkStart w:id="85" w:name="bookmark14"/>
      <w:r>
        <w:lastRenderedPageBreak/>
        <w:t>Standard 2.7</w:t>
      </w:r>
      <w:bookmarkEnd w:id="85"/>
    </w:p>
    <w:p w:rsidR="00E609F7" w:rsidRDefault="007F68E5">
      <w:pPr>
        <w:pStyle w:val="Zkladntext22"/>
        <w:shd w:val="clear" w:color="auto" w:fill="auto"/>
        <w:spacing w:before="0" w:after="120" w:line="288" w:lineRule="exact"/>
        <w:ind w:firstLine="0"/>
        <w:jc w:val="both"/>
      </w:pPr>
      <w:r>
        <w:t>Rámcové uplatnění absolventů studijního programu je uvedeno v části B-I akreditačních materiálů Profil absolventa studijního programu, typické pracovní pozice jsou pak specifikovány v části D-I téhož materiálu (Předpokládaná uplatnitelnost absolventů na trhu práce).</w:t>
      </w:r>
    </w:p>
    <w:p w:rsidR="00C10019" w:rsidRDefault="00C10019" w:rsidP="00CB1EFD">
      <w:pPr>
        <w:pStyle w:val="Zkladntext22"/>
        <w:shd w:val="clear" w:color="auto" w:fill="auto"/>
        <w:spacing w:before="0" w:after="120" w:line="288" w:lineRule="exact"/>
        <w:ind w:firstLine="0"/>
        <w:jc w:val="both"/>
      </w:pPr>
      <w:r w:rsidRPr="00C10019">
        <w:t>Vznik studijního programu Management rizik reaguje na aktuální společenskou poptávku po výchově vysokoškolsky vzdělaných odborníků, kteří jsou vybaveni schopnostmi identifikovat, hodnotit a eliminovat rizika související s chodem veřejných i soukromých subjektů.</w:t>
      </w:r>
      <w:r>
        <w:t xml:space="preserve"> Toto konstatování potvrzují i závěry Světového ekonom</w:t>
      </w:r>
      <w:r w:rsidR="00CB1EFD">
        <w:t>ického fóra 2018 v Davosu, v jehož výroční zprávě</w:t>
      </w:r>
      <w:r>
        <w:t xml:space="preserve"> </w:t>
      </w:r>
      <w:r w:rsidR="00CB1EFD">
        <w:t>byly jako aktuální</w:t>
      </w:r>
      <w:r w:rsidR="00EF6CDF">
        <w:t xml:space="preserve"> největší hrozby</w:t>
      </w:r>
      <w:r>
        <w:t xml:space="preserve"> </w:t>
      </w:r>
      <w:r w:rsidR="004E78A2">
        <w:t xml:space="preserve">společnosti </w:t>
      </w:r>
      <w:r w:rsidR="00CB1EFD">
        <w:t xml:space="preserve">definovány </w:t>
      </w:r>
      <w:r w:rsidRPr="00C10019">
        <w:t>ekonomické nerovnosti</w:t>
      </w:r>
      <w:r w:rsidR="00D809EA">
        <w:t>,</w:t>
      </w:r>
      <w:r>
        <w:t xml:space="preserve"> hrozby v oblasti živ</w:t>
      </w:r>
      <w:r w:rsidR="00CB1EFD">
        <w:t>otního prostředí a kybernetická</w:t>
      </w:r>
      <w:r>
        <w:t xml:space="preserve"> zranitelnost.</w:t>
      </w:r>
      <w:r w:rsidR="004E78A2">
        <w:t xml:space="preserve"> </w:t>
      </w:r>
      <w:r w:rsidR="00CB1EFD">
        <w:t>Tato klíčová témata</w:t>
      </w:r>
      <w:r w:rsidR="004E78A2">
        <w:t xml:space="preserve"> </w:t>
      </w:r>
      <w:r w:rsidR="00CB1EFD">
        <w:t xml:space="preserve">procházejí studijním plánem </w:t>
      </w:r>
      <w:r w:rsidR="004E78A2">
        <w:t>předloženého studijního programu</w:t>
      </w:r>
      <w:r w:rsidR="00CB1EFD">
        <w:t xml:space="preserve"> a jsou součástí několika předmětů</w:t>
      </w:r>
      <w:r w:rsidR="004E78A2">
        <w:t>.</w:t>
      </w:r>
    </w:p>
    <w:p w:rsidR="00FF4908" w:rsidRDefault="00FF4908" w:rsidP="00FF4908">
      <w:pPr>
        <w:pStyle w:val="Zkladntext22"/>
        <w:shd w:val="clear" w:color="auto" w:fill="auto"/>
        <w:spacing w:before="0" w:after="120" w:line="288" w:lineRule="exact"/>
        <w:ind w:firstLine="0"/>
        <w:jc w:val="both"/>
      </w:pPr>
      <w:r>
        <w:t xml:space="preserve">Směr uplatnitelnost absolventa předurčují jeho kompetence a dovednosti. Absolvent daného programu </w:t>
      </w:r>
      <w:r w:rsidR="00D86535">
        <w:t>dokáže sestavit registr hrozeb (nebezpečí) v privátn</w:t>
      </w:r>
      <w:r>
        <w:t>í organizaci, veřejném sektoru i</w:t>
      </w:r>
      <w:r w:rsidR="00D86535">
        <w:t xml:space="preserve"> regionu</w:t>
      </w:r>
      <w:r>
        <w:t xml:space="preserve">; </w:t>
      </w:r>
      <w:r w:rsidR="00D86535">
        <w:t>je schopen sestavit registr ohrožených aktiv a slovně vyhodnotit jejich senzitivitu, kritičnost a hodnotu;</w:t>
      </w:r>
      <w:r>
        <w:t xml:space="preserve"> dále </w:t>
      </w:r>
      <w:r w:rsidR="00D86535">
        <w:t>dokáže užitím kvalitativních postupů odhadovat rizika v provozu firmy, organizaci veřejné správy a regionu, na kvalitativní bázi určit priority, kritická rizika, odhadnout rizikovou pozici zmíněných subjektů;</w:t>
      </w:r>
      <w:r>
        <w:t xml:space="preserve"> a orientuje se v širokém spektru ekonomických, finančních, personálních a podnikatelských rizik (bližší podobnosti jsou uvedeny v kapitole 2.4).</w:t>
      </w:r>
    </w:p>
    <w:p w:rsidR="00915F82" w:rsidRDefault="00FF4908" w:rsidP="00FF4908">
      <w:pPr>
        <w:pStyle w:val="Zkladntext22"/>
        <w:shd w:val="clear" w:color="auto" w:fill="auto"/>
        <w:spacing w:before="0" w:after="120" w:line="288" w:lineRule="exact"/>
        <w:ind w:firstLine="0"/>
        <w:jc w:val="both"/>
      </w:pPr>
      <w:r>
        <w:t>Na základě výše uvedených skutečnosti jsou a</w:t>
      </w:r>
      <w:r w:rsidR="00283C0A" w:rsidRPr="00283C0A">
        <w:t>bsolventi studijního programu</w:t>
      </w:r>
      <w:r w:rsidR="004E78A2">
        <w:t xml:space="preserve"> Management rizik</w:t>
      </w:r>
      <w:r w:rsidR="00283C0A" w:rsidRPr="00283C0A">
        <w:t xml:space="preserve"> </w:t>
      </w:r>
      <w:r w:rsidR="004E78A2">
        <w:t>připravováni</w:t>
      </w:r>
      <w:r w:rsidR="00283C0A" w:rsidRPr="00283C0A">
        <w:t xml:space="preserve"> k působení na nižších a středních úrovních v privátním i veřejném sektoru s akcentem na řízení rizik a bezpečnost procesů. Mohou být rovněž zařazeni na vhodnou pozici v poradenských a certifikačních organizacích působících v oblasti bezpečnosti</w:t>
      </w:r>
      <w:ins w:id="86" w:author="Dokulil Jiří" w:date="2018-11-19T03:34:00Z">
        <w:r w:rsidR="00090853">
          <w:t>, potažmo mají dostatek vědomostí k tomu, aby v oblasti bezpečnosti realizovali vlastní podnikatelský záměr</w:t>
        </w:r>
      </w:ins>
      <w:r w:rsidR="00283C0A" w:rsidRPr="00283C0A">
        <w:t>.</w:t>
      </w:r>
    </w:p>
    <w:p w:rsidR="00283C0A" w:rsidRPr="00FF4908" w:rsidRDefault="004E78A2" w:rsidP="00FF4908">
      <w:pPr>
        <w:widowControl/>
        <w:spacing w:after="600" w:line="288" w:lineRule="exact"/>
        <w:jc w:val="both"/>
        <w:rPr>
          <w:rFonts w:ascii="Calibri" w:hAnsi="Calibri"/>
          <w:color w:val="FF0000"/>
          <w:sz w:val="21"/>
          <w:szCs w:val="21"/>
        </w:rPr>
      </w:pPr>
      <w:r w:rsidRPr="00443301">
        <w:rPr>
          <w:rFonts w:ascii="Calibri" w:hAnsi="Calibri"/>
          <w:sz w:val="21"/>
          <w:szCs w:val="21"/>
        </w:rPr>
        <w:t xml:space="preserve">Ke zvýšení uplatnitelnosti absolventa </w:t>
      </w:r>
      <w:r w:rsidR="00FF4908">
        <w:rPr>
          <w:rFonts w:ascii="Calibri" w:hAnsi="Calibri"/>
          <w:sz w:val="21"/>
          <w:szCs w:val="21"/>
        </w:rPr>
        <w:t xml:space="preserve">fakulty </w:t>
      </w:r>
      <w:r w:rsidRPr="00443301">
        <w:rPr>
          <w:rFonts w:ascii="Calibri" w:hAnsi="Calibri"/>
          <w:sz w:val="21"/>
          <w:szCs w:val="21"/>
        </w:rPr>
        <w:t xml:space="preserve">na trhu práce přispívá spolupráce s předními výrobními firmami </w:t>
      </w:r>
      <w:r>
        <w:rPr>
          <w:rFonts w:ascii="Calibri" w:hAnsi="Calibri"/>
          <w:sz w:val="21"/>
          <w:szCs w:val="21"/>
        </w:rPr>
        <w:t xml:space="preserve">a jejich participací </w:t>
      </w:r>
      <w:r w:rsidRPr="00443301">
        <w:rPr>
          <w:rFonts w:ascii="Calibri" w:hAnsi="Calibri"/>
          <w:sz w:val="21"/>
          <w:szCs w:val="21"/>
        </w:rPr>
        <w:t xml:space="preserve">na výuce – zejména na přednáškách či na některých seminářích, a dále při realizaci odborné praxe studentů. V rámci budoucího rozvoje studijního programu a  zajištění snadnější  přípravy studentů pro praxi fakulta připravuje možnost získání průmyslových certifikátů v souladu s Národní soustavou </w:t>
      </w:r>
      <w:r w:rsidRPr="005334D1">
        <w:rPr>
          <w:rFonts w:ascii="Calibri" w:hAnsi="Calibri"/>
          <w:color w:val="auto"/>
          <w:sz w:val="21"/>
          <w:szCs w:val="21"/>
        </w:rPr>
        <w:t>kvalifikací.</w:t>
      </w:r>
    </w:p>
    <w:p w:rsidR="00E609F7" w:rsidRDefault="007F68E5" w:rsidP="00944EC0">
      <w:pPr>
        <w:pStyle w:val="Zkladntext72"/>
        <w:shd w:val="clear" w:color="auto" w:fill="auto"/>
        <w:spacing w:before="0" w:after="173" w:line="288" w:lineRule="exact"/>
        <w:ind w:left="760" w:firstLine="0"/>
        <w:jc w:val="left"/>
      </w:pPr>
      <w:r>
        <w:t>• Standardní doba studia</w:t>
      </w:r>
    </w:p>
    <w:p w:rsidR="00E609F7" w:rsidRDefault="007F68E5" w:rsidP="00944EC0">
      <w:pPr>
        <w:pStyle w:val="Nadpis40"/>
        <w:keepNext/>
        <w:keepLines/>
        <w:shd w:val="clear" w:color="auto" w:fill="auto"/>
        <w:spacing w:after="122" w:line="220" w:lineRule="exact"/>
        <w:ind w:left="3578"/>
      </w:pPr>
      <w:bookmarkStart w:id="87" w:name="bookmark15"/>
      <w:r>
        <w:t>Standard 2.8</w:t>
      </w:r>
      <w:bookmarkEnd w:id="87"/>
    </w:p>
    <w:p w:rsidR="00FF4908" w:rsidRPr="0084773E" w:rsidRDefault="00FF4908" w:rsidP="00944EC0">
      <w:pPr>
        <w:spacing w:after="600" w:line="288" w:lineRule="exact"/>
        <w:jc w:val="both"/>
        <w:rPr>
          <w:rFonts w:ascii="Calibri" w:hAnsi="Calibri" w:cs="Calibri"/>
          <w:color w:val="auto"/>
          <w:sz w:val="21"/>
          <w:szCs w:val="21"/>
        </w:rPr>
      </w:pPr>
      <w:r w:rsidRPr="00915F82">
        <w:rPr>
          <w:rFonts w:ascii="Calibri" w:hAnsi="Calibri" w:cs="Calibri"/>
          <w:color w:val="auto"/>
          <w:sz w:val="21"/>
          <w:szCs w:val="21"/>
        </w:rPr>
        <w:t>Standardní doba studia odpovídá průměrné studijní zátěži povinných a povinně volitelných předmětů, obsahu a cílům studia a profilu absolventa studijního programu. Studijní zátěž je promítnuta do kreditů za jednotlivé předměty a odpovídá požadavkům dle ECTS. Studijní zátěž pro studium v akademickém roku představuje 60 kreditů.  Standardní doba studia bakalářského programu je 3 roky.</w:t>
      </w:r>
    </w:p>
    <w:p w:rsidR="00E609F7" w:rsidRDefault="007F68E5" w:rsidP="00944EC0">
      <w:pPr>
        <w:pStyle w:val="Zkladntext72"/>
        <w:shd w:val="clear" w:color="auto" w:fill="auto"/>
        <w:spacing w:before="0" w:after="173" w:line="288" w:lineRule="exact"/>
        <w:ind w:left="1117" w:hanging="357"/>
        <w:jc w:val="left"/>
      </w:pPr>
      <w:r>
        <w:t>• Soulad obsahu studia s cíli studia a profilem absolventa</w:t>
      </w:r>
    </w:p>
    <w:p w:rsidR="00E609F7" w:rsidRDefault="007F68E5" w:rsidP="00944EC0">
      <w:pPr>
        <w:pStyle w:val="Nadpis40"/>
        <w:keepNext/>
        <w:keepLines/>
        <w:shd w:val="clear" w:color="auto" w:fill="auto"/>
        <w:spacing w:after="122"/>
        <w:jc w:val="center"/>
      </w:pPr>
      <w:bookmarkStart w:id="88" w:name="bookmark16"/>
      <w:r>
        <w:t>Standard 2.9</w:t>
      </w:r>
      <w:bookmarkEnd w:id="88"/>
    </w:p>
    <w:p w:rsidR="00F7629E" w:rsidRDefault="00C95BF1" w:rsidP="00944EC0">
      <w:pPr>
        <w:pStyle w:val="Zkladntext22"/>
        <w:spacing w:before="0" w:after="60" w:line="288" w:lineRule="exact"/>
        <w:ind w:hanging="357"/>
        <w:jc w:val="both"/>
      </w:pPr>
      <w:r>
        <w:t xml:space="preserve">        </w:t>
      </w:r>
      <w:r w:rsidR="007F68E5">
        <w:t>Soulad mezi cíli studia a obsahem studia je zřejmý z obsahu předložených akreditačních dokumentů. Cíle studia a profil abso</w:t>
      </w:r>
      <w:r w:rsidR="00B77CC5">
        <w:t>lventa jsou popsány v části B-I-</w:t>
      </w:r>
      <w:r w:rsidR="007F68E5">
        <w:t>Charakteristika studijního programu. Těmto cílům odpovídá skladba i obsah studovaných předmětů, které umožní dosažení uvedeného p</w:t>
      </w:r>
      <w:r w:rsidR="00B77CC5">
        <w:t>rofilu absolventa (část B-</w:t>
      </w:r>
      <w:proofErr w:type="spellStart"/>
      <w:r w:rsidR="00B77CC5">
        <w:t>IIa</w:t>
      </w:r>
      <w:proofErr w:type="spellEnd"/>
      <w:r w:rsidR="00B77CC5">
        <w:t xml:space="preserve"> -</w:t>
      </w:r>
      <w:r w:rsidR="007F68E5">
        <w:t xml:space="preserve">Studijní plány a návrh témat prací). </w:t>
      </w:r>
      <w:r w:rsidR="00F7629E">
        <w:t>Bakalářské studium</w:t>
      </w:r>
      <w:r>
        <w:t xml:space="preserve"> </w:t>
      </w:r>
      <w:r w:rsidRPr="00C95BF1">
        <w:t>kombinuje podporu rozvoje systémového</w:t>
      </w:r>
      <w:r w:rsidR="00F7629E">
        <w:t xml:space="preserve">, </w:t>
      </w:r>
      <w:r w:rsidR="00F7629E">
        <w:lastRenderedPageBreak/>
        <w:t>komplexního a kritického</w:t>
      </w:r>
      <w:r w:rsidRPr="00C95BF1">
        <w:t xml:space="preserve"> myšlení ve vazbě na způsoby řešení odborných a provozních úkolů. Zajišťuje nejen poznání teorie </w:t>
      </w:r>
      <w:r w:rsidR="00B77CC5">
        <w:t>managementu rizik</w:t>
      </w:r>
      <w:r w:rsidRPr="00C95BF1">
        <w:t xml:space="preserve"> jako takové, ale především komplexní využití této teorie při její aplikaci v praxi. </w:t>
      </w:r>
      <w:r w:rsidR="00B77CC5">
        <w:t xml:space="preserve">Snaží se rozvíjet rovněž </w:t>
      </w:r>
      <w:r w:rsidRPr="00C95BF1">
        <w:t xml:space="preserve">tvořivost studentů, jejich </w:t>
      </w:r>
      <w:r w:rsidR="00B77CC5">
        <w:t>komunikační schopnosti a inovativní myšlení, aby nabyté znalosti mohli případně uplatnit i při vlastním podnikání</w:t>
      </w:r>
      <w:r w:rsidRPr="00C95BF1">
        <w:t>.</w:t>
      </w:r>
      <w:r w:rsidR="007F68E5">
        <w:t xml:space="preserve"> Tento základ je poté roz</w:t>
      </w:r>
      <w:r w:rsidR="00944EC0">
        <w:t>víj</w:t>
      </w:r>
      <w:r w:rsidR="007F68E5">
        <w:t>en prostřednictvím povinných předmětů ZT a PZ.</w:t>
      </w:r>
      <w:r w:rsidRPr="00C95BF1">
        <w:t xml:space="preserve"> </w:t>
      </w:r>
      <w:r w:rsidR="00B77CC5">
        <w:t xml:space="preserve">Studijní plán programu Management rizik byl sestaven tak, aby </w:t>
      </w:r>
      <w:r w:rsidR="00713987">
        <w:t xml:space="preserve">studenti po absolvování předmětů </w:t>
      </w:r>
      <w:r w:rsidR="00944EC0">
        <w:t>povinného</w:t>
      </w:r>
      <w:r w:rsidR="00713987">
        <w:t xml:space="preserve"> základu dostali možnost spolurozhodovat o svém dalším odborném směřování, což umožňuje minimalizace povinných předmětů a přesunutí velkého počtu předmětů do skupiny povinně volitelných. V rámci programu Management rizik budou studenti rovněž motivováni k zapojení do </w:t>
      </w:r>
      <w:r w:rsidR="00944EC0">
        <w:t>odborné</w:t>
      </w:r>
      <w:r w:rsidR="00713987">
        <w:t xml:space="preserve"> činnosti, ať už formou účasti ve fakultní Soutěži ve studentské vědecké odborné činnosti či jinou formou dle konzultace s garantem tohoto předmětu.  </w:t>
      </w:r>
    </w:p>
    <w:p w:rsidR="00C95BF1" w:rsidRDefault="00C95BF1" w:rsidP="00944EC0">
      <w:pPr>
        <w:pStyle w:val="Zkladntext22"/>
        <w:spacing w:before="120" w:after="600" w:line="288" w:lineRule="exact"/>
        <w:ind w:firstLine="0"/>
        <w:jc w:val="both"/>
      </w:pPr>
      <w:r w:rsidRPr="00C95BF1">
        <w:t>Cíle studia v maximální možné míře reflektují Dlouhodobý záměr vzdělávací a vědecké, výzkumné, vývojové a inovační, umělecké a další tvůrčí činnosti pro oblast vysokých škol na období 2016 – 2020 Ministerstva školství, mládeže a tělovýchovy, zejména s ohledem na prioritní cíl 4: „Relevance“ (Vysoké školy budou ve své činnosti reflektovat aktuální společenský vývoj, nejnovější vědecké poznatky a potřeby partnerů). Akreditace je připravovaná v souladu s cílem Strategického projektu UTB ve Zlíně, registrační číslo: CZ.02.2.69/0.0/0.0/16_015/0002204 (Výzva č. 02_16_015 pro ESF pro vysoké školy</w:t>
      </w:r>
      <w:r w:rsidR="008207F7">
        <w:t xml:space="preserve"> v prioritní ose 2 OP).</w:t>
      </w:r>
      <w:r w:rsidRPr="00C95BF1">
        <w:t xml:space="preserve"> </w:t>
      </w:r>
    </w:p>
    <w:p w:rsidR="00E53A73" w:rsidRPr="00C95BF1" w:rsidRDefault="00E53A73" w:rsidP="00944EC0">
      <w:pPr>
        <w:pStyle w:val="Zkladntext22"/>
        <w:spacing w:before="120" w:after="600" w:line="288" w:lineRule="exact"/>
        <w:ind w:firstLine="0"/>
        <w:jc w:val="both"/>
      </w:pPr>
    </w:p>
    <w:p w:rsidR="00E609F7" w:rsidRDefault="007F68E5" w:rsidP="00E53A73">
      <w:pPr>
        <w:pStyle w:val="Zkladntext72"/>
        <w:shd w:val="clear" w:color="auto" w:fill="auto"/>
        <w:spacing w:before="0" w:after="173" w:line="288" w:lineRule="exact"/>
        <w:ind w:left="1117" w:hanging="357"/>
        <w:jc w:val="left"/>
      </w:pPr>
      <w:r>
        <w:t>• Struktura a rozsah studijních předmětů</w:t>
      </w:r>
    </w:p>
    <w:p w:rsidR="00E609F7" w:rsidRPr="00915F82" w:rsidRDefault="007F68E5">
      <w:pPr>
        <w:pStyle w:val="Nadpis40"/>
        <w:keepNext/>
        <w:keepLines/>
        <w:shd w:val="clear" w:color="auto" w:fill="auto"/>
        <w:spacing w:after="124" w:line="220" w:lineRule="exact"/>
        <w:ind w:left="3580"/>
      </w:pPr>
      <w:bookmarkStart w:id="89" w:name="bookmark17"/>
      <w:r w:rsidRPr="00915F82">
        <w:t>Standard 2.12</w:t>
      </w:r>
      <w:bookmarkEnd w:id="89"/>
    </w:p>
    <w:p w:rsidR="00016D7E" w:rsidRDefault="00915F82">
      <w:pPr>
        <w:spacing w:after="120" w:line="288" w:lineRule="exact"/>
        <w:jc w:val="both"/>
        <w:rPr>
          <w:ins w:id="90" w:author="Dokulil Jiří" w:date="2018-11-19T11:55:00Z"/>
          <w:rFonts w:ascii="Calibri" w:eastAsia="Calibri" w:hAnsi="Calibri" w:cs="Calibri"/>
          <w:color w:val="auto"/>
          <w:sz w:val="21"/>
          <w:szCs w:val="21"/>
        </w:rPr>
        <w:pPrChange w:id="91" w:author="Dokulil Jiří" w:date="2018-11-19T11:55:00Z">
          <w:pPr>
            <w:spacing w:after="600" w:line="288" w:lineRule="exact"/>
            <w:jc w:val="both"/>
          </w:pPr>
        </w:pPrChange>
      </w:pPr>
      <w:r w:rsidRPr="00915F82">
        <w:rPr>
          <w:rFonts w:ascii="Calibri" w:eastAsia="Calibri" w:hAnsi="Calibri" w:cs="Calibri"/>
          <w:color w:val="auto"/>
          <w:sz w:val="21"/>
          <w:szCs w:val="21"/>
        </w:rPr>
        <w:t>Struktura studijních předmětů je souhrnně uvedena v části B-</w:t>
      </w:r>
      <w:proofErr w:type="spellStart"/>
      <w:r w:rsidRPr="00915F82">
        <w:rPr>
          <w:rFonts w:ascii="Calibri" w:eastAsia="Calibri" w:hAnsi="Calibri" w:cs="Calibri"/>
          <w:color w:val="auto"/>
          <w:sz w:val="21"/>
          <w:szCs w:val="21"/>
        </w:rPr>
        <w:t>IIa</w:t>
      </w:r>
      <w:proofErr w:type="spellEnd"/>
      <w:r w:rsidRPr="00915F82">
        <w:rPr>
          <w:rFonts w:ascii="Calibri" w:eastAsia="Calibri" w:hAnsi="Calibri" w:cs="Calibri"/>
          <w:color w:val="auto"/>
          <w:sz w:val="21"/>
          <w:szCs w:val="21"/>
        </w:rPr>
        <w:t xml:space="preserve"> - Studijní plány a návrh témat prací akreditačních materiálů. Podrobněji je pak každý z předmětů charakterizován v příslušném formuláři B-III - Charakteristika studijního předmětu. V souladu s požadavky Národního akreditačního úřadu jsou předměty členěny na základní teoretické předměty profilujícího základu a předměty profilujícího základu. Studijní plán tvoří povinné předměty a skupiny povinně volitelných předmětů. V rozsahu studijních předmětů je zohledněno trvání semestru v délce 14 týdnů, vyjma semestrů, kde probíhá povinná odborná praxe. Počty kreditů získané za splnění jednotlivých předmětů jsou odrazem studijní náročnosti daného předmětu, roční studijní zátěž představuje 60 kreditů.</w:t>
      </w:r>
      <w:ins w:id="92" w:author="Dokulil Jiří" w:date="2018-11-19T11:55:00Z">
        <w:r w:rsidR="001B41F5">
          <w:rPr>
            <w:rFonts w:ascii="Calibri" w:eastAsia="Calibri" w:hAnsi="Calibri" w:cs="Calibri"/>
            <w:color w:val="auto"/>
            <w:sz w:val="21"/>
            <w:szCs w:val="21"/>
          </w:rPr>
          <w:t xml:space="preserve"> </w:t>
        </w:r>
      </w:ins>
    </w:p>
    <w:p w:rsidR="001B41F5" w:rsidRDefault="001B41F5" w:rsidP="00E53A73">
      <w:pPr>
        <w:spacing w:after="600" w:line="288" w:lineRule="exact"/>
        <w:jc w:val="both"/>
        <w:rPr>
          <w:rFonts w:ascii="Calibri" w:eastAsia="Calibri" w:hAnsi="Calibri" w:cs="Calibri"/>
          <w:color w:val="auto"/>
          <w:sz w:val="21"/>
          <w:szCs w:val="21"/>
        </w:rPr>
      </w:pPr>
      <w:ins w:id="93" w:author="Dokulil Jiří" w:date="2018-11-19T11:56:00Z">
        <w:r>
          <w:rPr>
            <w:rFonts w:ascii="Calibri" w:eastAsia="Calibri" w:hAnsi="Calibri" w:cs="Calibri"/>
            <w:color w:val="auto"/>
            <w:sz w:val="21"/>
            <w:szCs w:val="21"/>
          </w:rPr>
          <w:t xml:space="preserve">Specifickým případem je v tomto ohledu předmět Bakalářská práce. </w:t>
        </w:r>
      </w:ins>
      <w:ins w:id="94" w:author="Dokulil Jiří" w:date="2018-11-19T11:55:00Z">
        <w:r w:rsidRPr="001B41F5">
          <w:rPr>
            <w:rFonts w:ascii="Calibri" w:eastAsia="Calibri" w:hAnsi="Calibri" w:cs="Calibri"/>
            <w:color w:val="auto"/>
            <w:sz w:val="21"/>
            <w:szCs w:val="21"/>
          </w:rPr>
          <w:t>Ohodnocení deseti kreditovými body souvisí s faktem, že bakalářská práce je jednou z nejdůležitějších součástí studia, a proto odpovídá nárokům jednosemestrálního předmětu. Student zde prokazuje schopnost samostatného tvůrčího a logického myšlení, správného uchopení adekvátních analytických nástrojů, osvojení odborných znalostí a aplikace vědeckých metod pod vedením vedoucího práce.  Student získává zápočet po odevzdání bakalářské práce v letním semestru třetího ročníku. Kromě toho je součástí studijního plánu také seminář k bakalářské práci ohodnocený dvěma kreditovými body. Student během semináře BP prokazuje soustavnost práce na tématu. Cílem předmětu je příprava na tvůrčí rozvíjení teoretických a analytických činností využitelných v bakalářské práci. V rámci výuky předmětu budou prezentovány základní heuristické metody a možnosti jejich aplikace. Pozornost bude věnována také způsobům prezentace ústních i písemných úkolů.</w:t>
        </w:r>
      </w:ins>
    </w:p>
    <w:p w:rsidR="00E609F7" w:rsidRDefault="007F68E5" w:rsidP="00E53A73">
      <w:pPr>
        <w:pStyle w:val="Zkladntext72"/>
        <w:shd w:val="clear" w:color="auto" w:fill="auto"/>
        <w:spacing w:before="0" w:after="173" w:line="288" w:lineRule="exact"/>
        <w:ind w:left="1117" w:right="879" w:hanging="357"/>
        <w:jc w:val="left"/>
      </w:pPr>
      <w:r>
        <w:t>• Soulad obsahu studijních předmětů, státních zkoušek a kvalifikačních prací s výsledky učení a profilem absolventa</w:t>
      </w:r>
    </w:p>
    <w:p w:rsidR="00E609F7" w:rsidRDefault="007F68E5" w:rsidP="00E53A73">
      <w:pPr>
        <w:pStyle w:val="Nadpis40"/>
        <w:keepNext/>
        <w:keepLines/>
        <w:shd w:val="clear" w:color="auto" w:fill="auto"/>
        <w:spacing w:after="122"/>
        <w:ind w:left="3578"/>
      </w:pPr>
      <w:bookmarkStart w:id="95" w:name="bookmark18"/>
      <w:r>
        <w:lastRenderedPageBreak/>
        <w:t>Standard 2.14</w:t>
      </w:r>
      <w:bookmarkEnd w:id="95"/>
    </w:p>
    <w:p w:rsidR="00915F82" w:rsidRPr="00915F82" w:rsidRDefault="00915F82" w:rsidP="00080AD3">
      <w:pPr>
        <w:spacing w:after="120" w:line="288" w:lineRule="exact"/>
        <w:jc w:val="both"/>
        <w:rPr>
          <w:rFonts w:ascii="Calibri" w:eastAsia="Calibri" w:hAnsi="Calibri" w:cs="Calibri"/>
          <w:color w:val="auto"/>
          <w:sz w:val="21"/>
          <w:szCs w:val="21"/>
        </w:rPr>
      </w:pPr>
      <w:r w:rsidRPr="00915F82">
        <w:rPr>
          <w:rFonts w:ascii="Calibri" w:eastAsia="Calibri" w:hAnsi="Calibri" w:cs="Calibri"/>
          <w:color w:val="auto"/>
          <w:sz w:val="21"/>
          <w:szCs w:val="21"/>
        </w:rPr>
        <w:t>Náplň studijních předmětů je nejdůležitějším faktorem, který určuje a tvoří profil absolventa studijního programu. Z něj poté vychází obsah státních zkoušek, témata a zaměření kvalifikačních prací. Státní zkoušky zahrnují obhajobu bakalářské práce a povinné předměty, které jsou pro studijní program Aplikovaná logistika uvedeny v části B-</w:t>
      </w:r>
      <w:proofErr w:type="spellStart"/>
      <w:r w:rsidRPr="00915F82">
        <w:rPr>
          <w:rFonts w:ascii="Calibri" w:eastAsia="Calibri" w:hAnsi="Calibri" w:cs="Calibri"/>
          <w:color w:val="auto"/>
          <w:sz w:val="21"/>
          <w:szCs w:val="21"/>
        </w:rPr>
        <w:t>IIa</w:t>
      </w:r>
      <w:proofErr w:type="spellEnd"/>
      <w:r w:rsidRPr="00915F82">
        <w:rPr>
          <w:rFonts w:ascii="Calibri" w:eastAsia="Calibri" w:hAnsi="Calibri" w:cs="Calibri"/>
          <w:color w:val="auto"/>
          <w:sz w:val="21"/>
          <w:szCs w:val="21"/>
        </w:rPr>
        <w:t xml:space="preserve"> - Studijní plány a návrh témat prací. Témata bakalářských prací jsou navrhována tak, aby co nejvíce umožnila studentům aplikovat vědomosti získané studiem předmětů zařazených do studijního programu a využít rovněž dovedností z praktické části výuky.</w:t>
      </w:r>
    </w:p>
    <w:p w:rsidR="00915F82" w:rsidRPr="00915F82" w:rsidRDefault="00915F82" w:rsidP="00A67A62">
      <w:pPr>
        <w:spacing w:after="600" w:line="288" w:lineRule="exact"/>
        <w:jc w:val="both"/>
        <w:rPr>
          <w:rFonts w:ascii="Calibri" w:eastAsia="Calibri" w:hAnsi="Calibri" w:cs="Calibri"/>
          <w:color w:val="auto"/>
          <w:sz w:val="21"/>
          <w:szCs w:val="21"/>
        </w:rPr>
      </w:pPr>
      <w:r w:rsidRPr="00915F82">
        <w:rPr>
          <w:rFonts w:ascii="Calibri" w:eastAsia="Calibri" w:hAnsi="Calibri" w:cs="Calibri"/>
          <w:color w:val="auto"/>
          <w:sz w:val="21"/>
          <w:szCs w:val="21"/>
        </w:rPr>
        <w:t>Tomuto cíli jsou přizpůsobeny i metody výuky a způsob hodnocení studentů. Metodami a způsoby výuky jsou zejména přednášky, semináře, laboratorní cvičení, e-</w:t>
      </w:r>
      <w:proofErr w:type="spellStart"/>
      <w:r w:rsidRPr="00915F82">
        <w:rPr>
          <w:rFonts w:ascii="Calibri" w:eastAsia="Calibri" w:hAnsi="Calibri" w:cs="Calibri"/>
          <w:color w:val="auto"/>
          <w:sz w:val="21"/>
          <w:szCs w:val="21"/>
        </w:rPr>
        <w:t>learning</w:t>
      </w:r>
      <w:proofErr w:type="spellEnd"/>
      <w:r w:rsidRPr="00915F82">
        <w:rPr>
          <w:rFonts w:ascii="Calibri" w:eastAsia="Calibri" w:hAnsi="Calibri" w:cs="Calibri"/>
          <w:color w:val="auto"/>
          <w:sz w:val="21"/>
          <w:szCs w:val="21"/>
        </w:rPr>
        <w:t xml:space="preserve"> a exkurze. </w:t>
      </w:r>
    </w:p>
    <w:p w:rsidR="00A67A62" w:rsidRDefault="007F68E5" w:rsidP="00016D7E">
      <w:pPr>
        <w:pStyle w:val="Zkladntext72"/>
        <w:shd w:val="clear" w:color="auto" w:fill="auto"/>
        <w:spacing w:before="0" w:after="0" w:line="379" w:lineRule="exact"/>
        <w:ind w:left="400" w:firstLine="0"/>
        <w:jc w:val="left"/>
        <w:rPr>
          <w:rStyle w:val="Zkladntext70"/>
          <w:color w:val="70AD47" w:themeColor="accent6"/>
        </w:rPr>
      </w:pPr>
      <w:r w:rsidRPr="00016D7E">
        <w:rPr>
          <w:rStyle w:val="Zkladntext70"/>
          <w:color w:val="70AD47" w:themeColor="accent6"/>
        </w:rPr>
        <w:t>Vzdělávací a tvůrčí činnost ve studijním programu</w:t>
      </w:r>
    </w:p>
    <w:p w:rsidR="00E609F7" w:rsidRDefault="007F68E5" w:rsidP="00A67A62">
      <w:pPr>
        <w:pStyle w:val="Zkladntext72"/>
        <w:shd w:val="clear" w:color="auto" w:fill="auto"/>
        <w:spacing w:before="0" w:after="173" w:line="288" w:lineRule="exact"/>
        <w:ind w:left="403" w:firstLine="0"/>
        <w:jc w:val="left"/>
      </w:pPr>
      <w:r>
        <w:rPr>
          <w:rStyle w:val="Zkladntext70"/>
        </w:rPr>
        <w:br/>
      </w:r>
      <w:r>
        <w:t>• Metody výuky a hodnocení výsledků studia</w:t>
      </w:r>
    </w:p>
    <w:p w:rsidR="00E609F7" w:rsidRDefault="007F68E5" w:rsidP="00A67A62">
      <w:pPr>
        <w:pStyle w:val="Nadpis40"/>
        <w:keepNext/>
        <w:keepLines/>
        <w:shd w:val="clear" w:color="auto" w:fill="auto"/>
        <w:spacing w:after="122"/>
        <w:ind w:left="3578"/>
      </w:pPr>
      <w:bookmarkStart w:id="96" w:name="bookmark19"/>
      <w:r>
        <w:t>Standardy 3.1-3.4</w:t>
      </w:r>
      <w:bookmarkEnd w:id="96"/>
    </w:p>
    <w:p w:rsidR="0024594E" w:rsidRDefault="00915F82" w:rsidP="0024594E">
      <w:pPr>
        <w:spacing w:line="288" w:lineRule="exact"/>
        <w:jc w:val="both"/>
        <w:rPr>
          <w:rFonts w:ascii="Calibri" w:eastAsia="Calibri" w:hAnsi="Calibri" w:cs="Calibri"/>
          <w:color w:val="auto"/>
          <w:sz w:val="21"/>
          <w:szCs w:val="21"/>
        </w:rPr>
      </w:pPr>
      <w:r w:rsidRPr="00915F82">
        <w:rPr>
          <w:rFonts w:ascii="Calibri" w:eastAsia="Calibri" w:hAnsi="Calibri" w:cs="Calibri"/>
          <w:color w:val="auto"/>
          <w:sz w:val="21"/>
          <w:szCs w:val="21"/>
        </w:rPr>
        <w:t xml:space="preserve">Na přednáškách je ve většině předmětů v úvodu výkladu využívána informačně receptivní metoda, která umožňuje vstup do probírané tematiky. Jde tedy zejména o slovní metody (popis, vysvětlování, výklad), metody názorně demonstrační (znázornění grafické a schematické, dynamická projekce, obrazový materiál a instruktáž k výpočtům). Následně je ve výuce využívána aplikace na konkrétní příklady a snahy o vyřešení nastoleného problému, jeho alternativ řešení a taktéž jeho verifikaci či vyvrácení. Dále jsou se studenty hledány další modifikace řešení. Studenti jsou vedeni k následným praktickým aplikacím získaných teoretických znalostí při řešení semestrálních projektů. Z pohledu metod z hlediska pramene poznání a typu poznatků jsou využívány slovní i monologické metody v podobě klasické přednášky a taktéž metody </w:t>
      </w:r>
      <w:proofErr w:type="spellStart"/>
      <w:r w:rsidRPr="00915F82">
        <w:rPr>
          <w:rFonts w:ascii="Calibri" w:eastAsia="Calibri" w:hAnsi="Calibri" w:cs="Calibri"/>
          <w:color w:val="auto"/>
          <w:sz w:val="21"/>
          <w:szCs w:val="21"/>
        </w:rPr>
        <w:t>dovednostně</w:t>
      </w:r>
      <w:proofErr w:type="spellEnd"/>
      <w:r w:rsidRPr="00915F82">
        <w:rPr>
          <w:rFonts w:ascii="Calibri" w:eastAsia="Calibri" w:hAnsi="Calibri" w:cs="Calibri"/>
          <w:color w:val="auto"/>
          <w:sz w:val="21"/>
          <w:szCs w:val="21"/>
        </w:rPr>
        <w:t>-praktické (práce v laboratořích).</w:t>
      </w:r>
    </w:p>
    <w:p w:rsidR="008B0091" w:rsidRDefault="008B0091" w:rsidP="0024594E">
      <w:pPr>
        <w:spacing w:line="288" w:lineRule="exact"/>
        <w:jc w:val="both"/>
        <w:rPr>
          <w:rFonts w:ascii="Calibri" w:eastAsia="Calibri" w:hAnsi="Calibri" w:cs="Calibri"/>
          <w:color w:val="auto"/>
          <w:sz w:val="21"/>
          <w:szCs w:val="21"/>
        </w:rPr>
      </w:pPr>
    </w:p>
    <w:p w:rsidR="008B0091" w:rsidRPr="00915F82" w:rsidRDefault="008B0091" w:rsidP="008B0091">
      <w:pPr>
        <w:spacing w:line="288" w:lineRule="exact"/>
        <w:jc w:val="both"/>
        <w:rPr>
          <w:rFonts w:ascii="Calibri" w:hAnsi="Calibri" w:cs="Calibri"/>
          <w:color w:val="auto"/>
          <w:sz w:val="21"/>
          <w:szCs w:val="21"/>
        </w:rPr>
      </w:pPr>
      <w:r w:rsidRPr="00915F82">
        <w:rPr>
          <w:rFonts w:ascii="Calibri" w:hAnsi="Calibri" w:cs="Calibri"/>
          <w:color w:val="auto"/>
          <w:sz w:val="21"/>
          <w:szCs w:val="21"/>
        </w:rPr>
        <w:t xml:space="preserve">Na cvičeních a seminářích se využívá celá řada interaktivních metod, zejména: </w:t>
      </w:r>
    </w:p>
    <w:p w:rsidR="008B0091" w:rsidRPr="00915F82" w:rsidRDefault="008B0091" w:rsidP="008B0091">
      <w:pPr>
        <w:numPr>
          <w:ilvl w:val="0"/>
          <w:numId w:val="13"/>
        </w:numPr>
        <w:shd w:val="clear" w:color="auto" w:fill="FFFFFF"/>
        <w:jc w:val="both"/>
        <w:rPr>
          <w:rFonts w:ascii="Calibri" w:hAnsi="Calibri" w:cs="Calibri"/>
          <w:color w:val="auto"/>
          <w:sz w:val="21"/>
          <w:szCs w:val="21"/>
        </w:rPr>
      </w:pPr>
      <w:r w:rsidRPr="00915F82">
        <w:rPr>
          <w:rFonts w:ascii="Calibri" w:hAnsi="Calibri" w:cs="Calibri"/>
          <w:color w:val="auto"/>
          <w:sz w:val="21"/>
          <w:szCs w:val="21"/>
        </w:rPr>
        <w:t xml:space="preserve">metoda problémového výkladu, </w:t>
      </w:r>
    </w:p>
    <w:p w:rsidR="008B0091" w:rsidRPr="00915F82" w:rsidRDefault="008B0091" w:rsidP="008B0091">
      <w:pPr>
        <w:numPr>
          <w:ilvl w:val="0"/>
          <w:numId w:val="13"/>
        </w:numPr>
        <w:shd w:val="clear" w:color="auto" w:fill="FFFFFF"/>
        <w:jc w:val="both"/>
        <w:rPr>
          <w:rFonts w:ascii="Calibri" w:hAnsi="Calibri" w:cs="Calibri"/>
          <w:color w:val="auto"/>
          <w:sz w:val="21"/>
          <w:szCs w:val="21"/>
        </w:rPr>
      </w:pPr>
      <w:r w:rsidRPr="00915F82">
        <w:rPr>
          <w:rFonts w:ascii="Calibri" w:hAnsi="Calibri" w:cs="Calibri"/>
          <w:color w:val="auto"/>
          <w:sz w:val="21"/>
          <w:szCs w:val="21"/>
        </w:rPr>
        <w:t xml:space="preserve">heuristická metoda, </w:t>
      </w:r>
    </w:p>
    <w:p w:rsidR="008B0091" w:rsidRPr="00915F82" w:rsidRDefault="008B0091" w:rsidP="008B0091">
      <w:pPr>
        <w:numPr>
          <w:ilvl w:val="0"/>
          <w:numId w:val="13"/>
        </w:numPr>
        <w:shd w:val="clear" w:color="auto" w:fill="FFFFFF"/>
        <w:jc w:val="both"/>
        <w:rPr>
          <w:rFonts w:ascii="Calibri" w:hAnsi="Calibri" w:cs="Calibri"/>
          <w:color w:val="auto"/>
          <w:sz w:val="21"/>
          <w:szCs w:val="21"/>
        </w:rPr>
      </w:pPr>
      <w:r w:rsidRPr="00915F82">
        <w:rPr>
          <w:rFonts w:ascii="Calibri" w:hAnsi="Calibri" w:cs="Calibri"/>
          <w:color w:val="auto"/>
          <w:sz w:val="21"/>
          <w:szCs w:val="21"/>
        </w:rPr>
        <w:t xml:space="preserve">slovní metody, zejm. dialogické (rozhovor, diskuse), </w:t>
      </w:r>
    </w:p>
    <w:p w:rsidR="008B0091" w:rsidRDefault="008B0091" w:rsidP="008B0091">
      <w:pPr>
        <w:numPr>
          <w:ilvl w:val="0"/>
          <w:numId w:val="13"/>
        </w:numPr>
        <w:shd w:val="clear" w:color="auto" w:fill="FFFFFF"/>
        <w:jc w:val="both"/>
        <w:rPr>
          <w:rFonts w:ascii="Calibri" w:hAnsi="Calibri" w:cs="Calibri"/>
          <w:color w:val="auto"/>
          <w:sz w:val="21"/>
          <w:szCs w:val="21"/>
        </w:rPr>
      </w:pPr>
      <w:r w:rsidRPr="00915F82">
        <w:rPr>
          <w:rFonts w:ascii="Calibri" w:hAnsi="Calibri" w:cs="Calibri"/>
          <w:color w:val="auto"/>
          <w:sz w:val="21"/>
          <w:szCs w:val="21"/>
        </w:rPr>
        <w:t xml:space="preserve">metody názorně demonstrační (postihováni reality prostřednictvím schémat, znaků, symbolů, </w:t>
      </w:r>
      <w:r>
        <w:rPr>
          <w:rFonts w:ascii="Calibri" w:hAnsi="Calibri" w:cs="Calibri"/>
          <w:color w:val="auto"/>
          <w:sz w:val="21"/>
          <w:szCs w:val="21"/>
        </w:rPr>
        <w:t xml:space="preserve"> </w:t>
      </w:r>
    </w:p>
    <w:p w:rsidR="008B0091" w:rsidRDefault="008B0091" w:rsidP="008B0091">
      <w:pPr>
        <w:numPr>
          <w:ilvl w:val="0"/>
          <w:numId w:val="13"/>
        </w:numPr>
        <w:shd w:val="clear" w:color="auto" w:fill="FFFFFF"/>
        <w:jc w:val="both"/>
        <w:rPr>
          <w:rFonts w:ascii="Calibri" w:hAnsi="Calibri" w:cs="Calibri"/>
          <w:color w:val="auto"/>
          <w:sz w:val="21"/>
          <w:szCs w:val="21"/>
        </w:rPr>
      </w:pPr>
      <w:r w:rsidRPr="00915F82">
        <w:rPr>
          <w:rFonts w:ascii="Calibri" w:hAnsi="Calibri" w:cs="Calibri"/>
          <w:color w:val="auto"/>
          <w:sz w:val="21"/>
          <w:szCs w:val="21"/>
        </w:rPr>
        <w:t xml:space="preserve">abstraktních modelů), </w:t>
      </w:r>
    </w:p>
    <w:p w:rsidR="008B0091" w:rsidRDefault="008B0091" w:rsidP="008B0091">
      <w:pPr>
        <w:numPr>
          <w:ilvl w:val="0"/>
          <w:numId w:val="13"/>
        </w:numPr>
        <w:shd w:val="clear" w:color="auto" w:fill="FFFFFF"/>
        <w:jc w:val="both"/>
        <w:rPr>
          <w:rFonts w:ascii="Calibri" w:hAnsi="Calibri" w:cs="Calibri"/>
          <w:color w:val="auto"/>
          <w:sz w:val="21"/>
          <w:szCs w:val="21"/>
        </w:rPr>
      </w:pPr>
      <w:r w:rsidRPr="00915F82">
        <w:rPr>
          <w:rFonts w:ascii="Calibri" w:hAnsi="Calibri" w:cs="Calibri"/>
          <w:color w:val="auto"/>
          <w:sz w:val="21"/>
          <w:szCs w:val="21"/>
        </w:rPr>
        <w:t xml:space="preserve">metody praktické (sestrojování grafů, modelů, vlastní výpočty, testování a ladění navržených </w:t>
      </w:r>
    </w:p>
    <w:p w:rsidR="008B0091" w:rsidRDefault="008B0091" w:rsidP="008B0091">
      <w:pPr>
        <w:numPr>
          <w:ilvl w:val="0"/>
          <w:numId w:val="13"/>
        </w:numPr>
        <w:shd w:val="clear" w:color="auto" w:fill="FFFFFF"/>
        <w:jc w:val="both"/>
        <w:rPr>
          <w:rFonts w:ascii="Calibri" w:hAnsi="Calibri" w:cs="Calibri"/>
          <w:color w:val="auto"/>
          <w:sz w:val="21"/>
          <w:szCs w:val="21"/>
        </w:rPr>
      </w:pPr>
      <w:r w:rsidRPr="00915F82">
        <w:rPr>
          <w:rFonts w:ascii="Calibri" w:hAnsi="Calibri" w:cs="Calibri"/>
          <w:color w:val="auto"/>
          <w:sz w:val="21"/>
          <w:szCs w:val="21"/>
        </w:rPr>
        <w:t xml:space="preserve">softwarových systémů s využitím simulací), </w:t>
      </w:r>
    </w:p>
    <w:p w:rsidR="008B0091" w:rsidRPr="00915F82" w:rsidRDefault="008B0091" w:rsidP="008B0091">
      <w:pPr>
        <w:numPr>
          <w:ilvl w:val="0"/>
          <w:numId w:val="13"/>
        </w:numPr>
        <w:shd w:val="clear" w:color="auto" w:fill="FFFFFF"/>
        <w:jc w:val="both"/>
        <w:rPr>
          <w:rFonts w:ascii="Calibri" w:hAnsi="Calibri" w:cs="Calibri"/>
          <w:color w:val="auto"/>
          <w:sz w:val="21"/>
          <w:szCs w:val="21"/>
        </w:rPr>
      </w:pPr>
      <w:r w:rsidRPr="00915F82">
        <w:rPr>
          <w:rFonts w:ascii="Calibri" w:hAnsi="Calibri" w:cs="Calibri"/>
          <w:color w:val="auto"/>
          <w:sz w:val="21"/>
          <w:szCs w:val="21"/>
        </w:rPr>
        <w:t>participativní metody (dialog v celé skupině, brainstorming a využití myšlenkových map),</w:t>
      </w:r>
    </w:p>
    <w:p w:rsidR="008B0091" w:rsidRPr="00915F82" w:rsidRDefault="008B0091" w:rsidP="008B0091">
      <w:pPr>
        <w:numPr>
          <w:ilvl w:val="0"/>
          <w:numId w:val="13"/>
        </w:numPr>
        <w:shd w:val="clear" w:color="auto" w:fill="FFFFFF"/>
        <w:jc w:val="both"/>
        <w:rPr>
          <w:rFonts w:ascii="Calibri" w:hAnsi="Calibri" w:cs="Calibri"/>
          <w:color w:val="auto"/>
          <w:sz w:val="21"/>
          <w:szCs w:val="21"/>
        </w:rPr>
      </w:pPr>
      <w:r w:rsidRPr="00915F82">
        <w:rPr>
          <w:rFonts w:ascii="Calibri" w:hAnsi="Calibri" w:cs="Calibri"/>
          <w:color w:val="auto"/>
          <w:sz w:val="21"/>
          <w:szCs w:val="21"/>
        </w:rPr>
        <w:t>metoda konfrontace,</w:t>
      </w:r>
    </w:p>
    <w:p w:rsidR="008B0091" w:rsidRPr="00915F82" w:rsidRDefault="008B0091" w:rsidP="00E376BA">
      <w:pPr>
        <w:numPr>
          <w:ilvl w:val="0"/>
          <w:numId w:val="13"/>
        </w:numPr>
        <w:shd w:val="clear" w:color="auto" w:fill="FFFFFF"/>
        <w:spacing w:after="240"/>
        <w:ind w:left="714" w:hanging="357"/>
        <w:jc w:val="both"/>
        <w:rPr>
          <w:rFonts w:ascii="Calibri" w:hAnsi="Calibri" w:cs="Calibri"/>
          <w:color w:val="auto"/>
          <w:sz w:val="21"/>
          <w:szCs w:val="21"/>
        </w:rPr>
      </w:pPr>
      <w:r w:rsidRPr="00915F82">
        <w:rPr>
          <w:rFonts w:ascii="Calibri" w:hAnsi="Calibri" w:cs="Calibri"/>
          <w:color w:val="auto"/>
          <w:sz w:val="21"/>
          <w:szCs w:val="21"/>
        </w:rPr>
        <w:t>metody simulační (simulace abstraktního modelu určitého systému).</w:t>
      </w:r>
    </w:p>
    <w:p w:rsidR="008B0091" w:rsidRPr="00915F82" w:rsidRDefault="008B0091" w:rsidP="00E376BA">
      <w:pPr>
        <w:shd w:val="clear" w:color="auto" w:fill="FFFFFF"/>
        <w:spacing w:after="120" w:line="288" w:lineRule="exact"/>
        <w:jc w:val="both"/>
        <w:rPr>
          <w:rFonts w:ascii="Calibri" w:hAnsi="Calibri" w:cs="Calibri"/>
          <w:color w:val="auto"/>
          <w:sz w:val="21"/>
          <w:szCs w:val="21"/>
        </w:rPr>
      </w:pPr>
      <w:r w:rsidRPr="00915F82">
        <w:rPr>
          <w:rFonts w:ascii="Calibri" w:hAnsi="Calibri" w:cs="Calibri"/>
          <w:color w:val="auto"/>
          <w:sz w:val="21"/>
          <w:szCs w:val="21"/>
        </w:rPr>
        <w:t xml:space="preserve">V maximální míře jsou využívány moderní technologie (interaktivní tabule a pera, práce s internetem, on-line zpětná vazba v průběhu výuky k probírané problematice). Při zpracování seminárních prací či případových studií jsou využívány i základní výzkumné metody, například metoda analýzy, syntézy, dedukce, abstrakce, komparace a základní statistické metody. Do studijního plánu jsou také zařazovány přednášky odborníků z praxe, jejichž cílem je seznámit studenty s aktuálními tématy </w:t>
      </w:r>
      <w:r w:rsidR="00E376BA">
        <w:rPr>
          <w:rFonts w:ascii="Calibri" w:hAnsi="Calibri" w:cs="Calibri"/>
          <w:color w:val="auto"/>
          <w:sz w:val="21"/>
          <w:szCs w:val="21"/>
        </w:rPr>
        <w:t>oblasti managementu rizik</w:t>
      </w:r>
      <w:r w:rsidRPr="00915F82">
        <w:rPr>
          <w:rFonts w:ascii="Calibri" w:hAnsi="Calibri" w:cs="Calibri"/>
          <w:color w:val="auto"/>
          <w:sz w:val="21"/>
          <w:szCs w:val="21"/>
        </w:rPr>
        <w:t xml:space="preserve">, přičemž přednášky jsou do výuky zařazovány plně v kontextu </w:t>
      </w:r>
      <w:r>
        <w:rPr>
          <w:rFonts w:ascii="Calibri" w:hAnsi="Calibri" w:cs="Calibri"/>
          <w:color w:val="auto"/>
          <w:sz w:val="21"/>
          <w:szCs w:val="21"/>
        </w:rPr>
        <w:t xml:space="preserve">s </w:t>
      </w:r>
      <w:r w:rsidRPr="00915F82">
        <w:rPr>
          <w:rFonts w:ascii="Calibri" w:hAnsi="Calibri" w:cs="Calibri"/>
          <w:color w:val="auto"/>
          <w:sz w:val="21"/>
          <w:szCs w:val="21"/>
        </w:rPr>
        <w:t>aktuálně vyučov</w:t>
      </w:r>
      <w:r>
        <w:rPr>
          <w:rFonts w:ascii="Calibri" w:hAnsi="Calibri" w:cs="Calibri"/>
          <w:color w:val="auto"/>
          <w:sz w:val="21"/>
          <w:szCs w:val="21"/>
        </w:rPr>
        <w:t>anými</w:t>
      </w:r>
      <w:r w:rsidRPr="00915F82">
        <w:rPr>
          <w:rFonts w:ascii="Calibri" w:hAnsi="Calibri" w:cs="Calibri"/>
          <w:color w:val="auto"/>
          <w:sz w:val="21"/>
          <w:szCs w:val="21"/>
        </w:rPr>
        <w:t xml:space="preserve"> témat</w:t>
      </w:r>
      <w:r>
        <w:rPr>
          <w:rFonts w:ascii="Calibri" w:hAnsi="Calibri" w:cs="Calibri"/>
          <w:color w:val="auto"/>
          <w:sz w:val="21"/>
          <w:szCs w:val="21"/>
        </w:rPr>
        <w:t>y</w:t>
      </w:r>
      <w:r w:rsidRPr="00915F82">
        <w:rPr>
          <w:rFonts w:ascii="Calibri" w:hAnsi="Calibri" w:cs="Calibri"/>
          <w:color w:val="auto"/>
          <w:sz w:val="21"/>
          <w:szCs w:val="21"/>
        </w:rPr>
        <w:t>. Výuku doplňují individuální konzultace, přednášky odborníků z praxe a nedílnou součástí studijních činností studenta je vlastní samostatná práce. Způsob ověřování a hodnocení studentů je v obecné rovině určen Studijním a zkušebním řádem Univerzity Tomáše Bati ve Zlíně, konkrétně je pak způsob hodnocení studentů v jednotlivých předmětech uveden v B-III</w:t>
      </w:r>
      <w:r>
        <w:rPr>
          <w:rFonts w:ascii="Calibri" w:hAnsi="Calibri" w:cs="Calibri"/>
          <w:color w:val="auto"/>
          <w:sz w:val="21"/>
          <w:szCs w:val="21"/>
        </w:rPr>
        <w:t xml:space="preserve"> – Charakteristika studijního předmětu</w:t>
      </w:r>
      <w:r w:rsidRPr="00915F82">
        <w:rPr>
          <w:rFonts w:ascii="Calibri" w:hAnsi="Calibri" w:cs="Calibri"/>
          <w:color w:val="auto"/>
          <w:sz w:val="21"/>
          <w:szCs w:val="21"/>
        </w:rPr>
        <w:t>, kter</w:t>
      </w:r>
      <w:r>
        <w:rPr>
          <w:rFonts w:ascii="Calibri" w:hAnsi="Calibri" w:cs="Calibri"/>
          <w:color w:val="auto"/>
          <w:sz w:val="21"/>
          <w:szCs w:val="21"/>
        </w:rPr>
        <w:t>ý</w:t>
      </w:r>
      <w:r w:rsidRPr="00915F82">
        <w:rPr>
          <w:rFonts w:ascii="Calibri" w:hAnsi="Calibri" w:cs="Calibri"/>
          <w:color w:val="auto"/>
          <w:sz w:val="21"/>
          <w:szCs w:val="21"/>
        </w:rPr>
        <w:t xml:space="preserve"> je také zveřejněn prostřednictvím </w:t>
      </w:r>
      <w:r w:rsidRPr="00915F82">
        <w:rPr>
          <w:rFonts w:ascii="Calibri" w:hAnsi="Calibri" w:cs="Calibri"/>
          <w:color w:val="auto"/>
          <w:sz w:val="21"/>
          <w:szCs w:val="21"/>
        </w:rPr>
        <w:lastRenderedPageBreak/>
        <w:t>IS/STAG jako karta předmětu. Vše vytváří logický a propojený celek, jehož cílem je připravit studenta se znalostmi odpovídajícími definovanému profilu.</w:t>
      </w:r>
    </w:p>
    <w:p w:rsidR="008B0091" w:rsidRPr="00915F82" w:rsidRDefault="008B0091" w:rsidP="00E376BA">
      <w:pPr>
        <w:spacing w:after="120" w:line="288" w:lineRule="exact"/>
        <w:jc w:val="both"/>
        <w:rPr>
          <w:rFonts w:ascii="Calibri" w:hAnsi="Calibri" w:cs="Calibri"/>
          <w:color w:val="auto"/>
          <w:sz w:val="21"/>
          <w:szCs w:val="21"/>
        </w:rPr>
      </w:pPr>
      <w:r w:rsidRPr="00915F82">
        <w:rPr>
          <w:rFonts w:ascii="Calibri" w:hAnsi="Calibri" w:cs="Calibri"/>
          <w:color w:val="auto"/>
          <w:sz w:val="21"/>
          <w:szCs w:val="21"/>
        </w:rPr>
        <w:t xml:space="preserve">Skladba studijní literatury a dále skladba výukových zdrojů a souborů informací, které nahradí studentovi přímou výuku, jsou uvedeny v požadavcích </w:t>
      </w:r>
      <w:r>
        <w:rPr>
          <w:rFonts w:ascii="Calibri" w:hAnsi="Calibri" w:cs="Calibri"/>
          <w:color w:val="auto"/>
          <w:sz w:val="21"/>
          <w:szCs w:val="21"/>
        </w:rPr>
        <w:t xml:space="preserve">všech </w:t>
      </w:r>
      <w:r w:rsidRPr="00915F82">
        <w:rPr>
          <w:rFonts w:ascii="Calibri" w:hAnsi="Calibri" w:cs="Calibri"/>
          <w:color w:val="auto"/>
          <w:sz w:val="21"/>
          <w:szCs w:val="21"/>
        </w:rPr>
        <w:t>studijních předmětů, odráží aktuální stav poznání a zohledňují mezinárodní rozměr studia. Studentům je zajištěna dostupnost studijní literatury a studijních opor, které jsou uváděny v požadavcích studijních předmětů</w:t>
      </w:r>
      <w:r>
        <w:rPr>
          <w:rFonts w:ascii="Calibri" w:hAnsi="Calibri" w:cs="Calibri"/>
          <w:color w:val="auto"/>
          <w:sz w:val="21"/>
          <w:szCs w:val="21"/>
        </w:rPr>
        <w:t>.</w:t>
      </w:r>
      <w:r w:rsidRPr="00915F82">
        <w:rPr>
          <w:rFonts w:ascii="Calibri" w:hAnsi="Calibri" w:cs="Calibri"/>
          <w:color w:val="auto"/>
          <w:sz w:val="21"/>
          <w:szCs w:val="21"/>
        </w:rPr>
        <w:t xml:space="preserve"> Studentům je zajištěna dostupnost studijní literatury v univerzitní knihovně</w:t>
      </w:r>
      <w:r w:rsidRPr="00915F82">
        <w:rPr>
          <w:rFonts w:ascii="Calibri" w:hAnsi="Calibri" w:cs="Calibri"/>
          <w:color w:val="auto"/>
          <w:sz w:val="21"/>
          <w:szCs w:val="21"/>
          <w:vertAlign w:val="superscript"/>
        </w:rPr>
        <w:footnoteReference w:id="30"/>
      </w:r>
      <w:r w:rsidRPr="00915F82">
        <w:rPr>
          <w:rFonts w:ascii="Calibri" w:hAnsi="Calibri" w:cs="Calibri"/>
          <w:color w:val="auto"/>
          <w:sz w:val="21"/>
          <w:szCs w:val="21"/>
        </w:rPr>
        <w:t>.</w:t>
      </w:r>
    </w:p>
    <w:p w:rsidR="00467775" w:rsidRPr="00E376BA" w:rsidRDefault="008B0091" w:rsidP="00E376BA">
      <w:pPr>
        <w:spacing w:after="600" w:line="288" w:lineRule="exact"/>
        <w:jc w:val="both"/>
        <w:rPr>
          <w:rFonts w:ascii="Calibri" w:hAnsi="Calibri" w:cs="Calibri"/>
          <w:color w:val="auto"/>
          <w:sz w:val="21"/>
          <w:szCs w:val="21"/>
        </w:rPr>
      </w:pPr>
      <w:r w:rsidRPr="00915F82">
        <w:rPr>
          <w:rFonts w:ascii="Calibri" w:hAnsi="Calibri" w:cs="Calibri"/>
          <w:color w:val="auto"/>
          <w:sz w:val="21"/>
          <w:szCs w:val="21"/>
        </w:rPr>
        <w:t xml:space="preserve">Fakulta v rámci organizace studia a výuky uplatňuje kritéria stanovená Studijním a zkušebním řádem Univerzity Tomáše Bati ve Zlíně a Pravidly průběhu studia ve studijních programech uskutečňovaných na Fakultě </w:t>
      </w:r>
      <w:r>
        <w:rPr>
          <w:rFonts w:ascii="Calibri" w:hAnsi="Calibri" w:cs="Calibri"/>
          <w:color w:val="auto"/>
          <w:sz w:val="21"/>
          <w:szCs w:val="21"/>
        </w:rPr>
        <w:t>logistiky a krizového řízení</w:t>
      </w:r>
      <w:r w:rsidRPr="00915F82">
        <w:rPr>
          <w:rFonts w:ascii="Calibri" w:hAnsi="Calibri" w:cs="Calibri"/>
          <w:color w:val="auto"/>
          <w:sz w:val="21"/>
          <w:szCs w:val="21"/>
          <w:vertAlign w:val="superscript"/>
        </w:rPr>
        <w:footnoteReference w:id="31"/>
      </w:r>
      <w:r w:rsidRPr="00915F82">
        <w:rPr>
          <w:rFonts w:ascii="Calibri" w:hAnsi="Calibri" w:cs="Calibri"/>
          <w:color w:val="auto"/>
          <w:sz w:val="21"/>
          <w:szCs w:val="21"/>
        </w:rPr>
        <w:t xml:space="preserve">, která odpovídají cílům studia, umožňují jeho objektivní hodnocení a jsou využívána k hodnocení studentů. UTB ve Zlíně a Fakulta logistiky a krizového řízení zveřejňuje v portále IS/STAG podmínky hodnocení studentů, jako jsou zejména podmínky udělení zápočtů, klasifikovaných zápočtů a zkoušek. Podmínky úspěšného ukončení studia </w:t>
      </w:r>
      <w:r>
        <w:rPr>
          <w:rFonts w:ascii="Calibri" w:hAnsi="Calibri" w:cs="Calibri"/>
          <w:color w:val="auto"/>
          <w:sz w:val="21"/>
          <w:szCs w:val="21"/>
        </w:rPr>
        <w:t>budou</w:t>
      </w:r>
      <w:r w:rsidRPr="00915F82">
        <w:rPr>
          <w:rFonts w:ascii="Calibri" w:hAnsi="Calibri" w:cs="Calibri"/>
          <w:color w:val="auto"/>
          <w:sz w:val="21"/>
          <w:szCs w:val="21"/>
        </w:rPr>
        <w:t xml:space="preserve"> zveřejněny ve studijních plánech ve veřejné části internetových stránek fakulty</w:t>
      </w:r>
      <w:r w:rsidRPr="00915F82">
        <w:rPr>
          <w:rFonts w:ascii="Calibri" w:hAnsi="Calibri" w:cs="Calibri"/>
          <w:color w:val="auto"/>
          <w:sz w:val="21"/>
          <w:szCs w:val="21"/>
          <w:vertAlign w:val="superscript"/>
        </w:rPr>
        <w:footnoteReference w:id="32"/>
      </w:r>
      <w:r w:rsidRPr="00915F82">
        <w:rPr>
          <w:rFonts w:ascii="Calibri" w:hAnsi="Calibri" w:cs="Calibri"/>
          <w:color w:val="auto"/>
          <w:sz w:val="21"/>
          <w:szCs w:val="21"/>
        </w:rPr>
        <w:t xml:space="preserve"> a to pokynem děkana Kontrola splnění studijních povinností a přihlášení na předměty Státní závěrečné zkoušky</w:t>
      </w:r>
      <w:r w:rsidRPr="00915F82">
        <w:rPr>
          <w:rFonts w:ascii="Calibri" w:hAnsi="Calibri" w:cs="Calibri"/>
          <w:color w:val="auto"/>
          <w:sz w:val="21"/>
          <w:szCs w:val="21"/>
          <w:vertAlign w:val="superscript"/>
        </w:rPr>
        <w:footnoteReference w:id="33"/>
      </w:r>
      <w:r w:rsidRPr="00915F82">
        <w:rPr>
          <w:rFonts w:ascii="Calibri" w:hAnsi="Calibri" w:cs="Calibri"/>
          <w:color w:val="auto"/>
          <w:sz w:val="21"/>
          <w:szCs w:val="21"/>
        </w:rPr>
        <w:t>, která je každoročně aktualizována.</w:t>
      </w:r>
    </w:p>
    <w:p w:rsidR="00E609F7" w:rsidRDefault="007F68E5" w:rsidP="00E376BA">
      <w:pPr>
        <w:pStyle w:val="Zkladntext72"/>
        <w:shd w:val="clear" w:color="auto" w:fill="auto"/>
        <w:spacing w:before="0" w:after="173" w:line="288" w:lineRule="exact"/>
        <w:ind w:left="760" w:firstLine="0"/>
        <w:jc w:val="left"/>
      </w:pPr>
      <w:r>
        <w:t>• Tvůrčí činnost vztahující se ke studijnímu programu</w:t>
      </w:r>
    </w:p>
    <w:p w:rsidR="00E609F7" w:rsidRDefault="007F68E5" w:rsidP="00E376BA">
      <w:pPr>
        <w:pStyle w:val="Nadpis40"/>
        <w:keepNext/>
        <w:keepLines/>
        <w:shd w:val="clear" w:color="auto" w:fill="auto"/>
        <w:spacing w:after="122"/>
        <w:ind w:left="3578"/>
      </w:pPr>
      <w:bookmarkStart w:id="97" w:name="bookmark20"/>
      <w:r>
        <w:t>Standardy 3.5-3.7</w:t>
      </w:r>
      <w:bookmarkEnd w:id="97"/>
    </w:p>
    <w:p w:rsidR="00D3462D" w:rsidRDefault="00D3462D" w:rsidP="00CD63E8">
      <w:pPr>
        <w:pStyle w:val="Zkladntext22"/>
        <w:spacing w:before="0" w:after="120" w:line="288" w:lineRule="exact"/>
        <w:ind w:hanging="357"/>
        <w:jc w:val="both"/>
      </w:pPr>
      <w:r>
        <w:t xml:space="preserve">       </w:t>
      </w:r>
      <w:r w:rsidR="007F68E5">
        <w:t xml:space="preserve">Fakulta </w:t>
      </w:r>
      <w:r w:rsidR="000B3804">
        <w:t>l</w:t>
      </w:r>
      <w:r w:rsidR="00467775">
        <w:t xml:space="preserve">ogistiky a krizového řízení </w:t>
      </w:r>
      <w:r w:rsidR="007F68E5">
        <w:t>Univerzity Tomáše Bati ve Zlíně uskutečňuje tvůrčí</w:t>
      </w:r>
      <w:r w:rsidR="00D124F3">
        <w:t xml:space="preserve"> činnost, která odpovídá </w:t>
      </w:r>
      <w:r w:rsidR="007F68E5">
        <w:t xml:space="preserve">oblasti nebo oblastem vzdělávání, v rámci které nebo v rámci kterých má být studijní program příslušného typu uskutečňován. </w:t>
      </w:r>
      <w:r w:rsidR="00CD63E8">
        <w:t>Jedná se o oblasti vzdělávání Bezpečnostní obory (75 %) a Ekonomické obory (25 %). Tvůrčí činnost je na fakultě systematicky a dlouhodobě rozvíjena. Zapojení jednotlivých pracovníků do publikační činnosti je zřejmé z formulářů C-I – Personální zabezpečení a C-II – Související tvůrčí, resp. vědecká a umělecká činnost, kde jsou uvedeny tvůrčí aktivity a řešené projekty vztahující se k předloženému studijnímu programu.</w:t>
      </w:r>
      <w:r w:rsidR="007F68E5">
        <w:t xml:space="preserve"> </w:t>
      </w:r>
      <w:r w:rsidR="00CD63E8">
        <w:t xml:space="preserve">Zaměříme-li se na publikace Fakulty logistiky a krizového řízení v oblasti bezpečnostních a ekonomických oborů, vývoj počtu těchto výstupů v databázích Web </w:t>
      </w:r>
      <w:proofErr w:type="spellStart"/>
      <w:r w:rsidR="00CD63E8">
        <w:t>of</w:t>
      </w:r>
      <w:proofErr w:type="spellEnd"/>
      <w:r w:rsidR="00CD63E8">
        <w:t xml:space="preserve"> Science a </w:t>
      </w:r>
      <w:proofErr w:type="spellStart"/>
      <w:r w:rsidR="00CD63E8">
        <w:t>Scopus</w:t>
      </w:r>
      <w:proofErr w:type="spellEnd"/>
      <w:r w:rsidR="00CD63E8">
        <w:t xml:space="preserve"> má progresivní charakter. Za poslední tři roky činí tyto výstupy převážně s afiliací FLKŘ UTB celkem 120 záznamů, z toho 24 článků </w:t>
      </w:r>
      <w:proofErr w:type="spellStart"/>
      <w:r w:rsidR="00CD63E8">
        <w:t>Jsc</w:t>
      </w:r>
      <w:proofErr w:type="spellEnd"/>
      <w:r w:rsidR="00CD63E8">
        <w:t xml:space="preserve"> a 18 článků </w:t>
      </w:r>
      <w:proofErr w:type="spellStart"/>
      <w:r w:rsidR="00CD63E8">
        <w:t>Jimp</w:t>
      </w:r>
      <w:proofErr w:type="spellEnd"/>
      <w:r w:rsidR="00CD63E8">
        <w:t xml:space="preserve"> - např. </w:t>
      </w:r>
      <w:proofErr w:type="spellStart"/>
      <w:r w:rsidR="00CD63E8">
        <w:t>Measurement</w:t>
      </w:r>
      <w:proofErr w:type="spellEnd"/>
      <w:r w:rsidR="00CD63E8">
        <w:t xml:space="preserve"> IF 2,225, FME TRANSACTIONS, ACTA POLYTECHNICA HUNGARICA</w:t>
      </w:r>
      <w:r w:rsidR="00CD63E8" w:rsidRPr="00D3462D">
        <w:t xml:space="preserve"> IF 0,745</w:t>
      </w:r>
      <w:r w:rsidR="00CD63E8">
        <w:t xml:space="preserve">, JOURNAL OF BIOACTIVE AND COMPATIBLE POLYMERS, </w:t>
      </w:r>
      <w:proofErr w:type="spellStart"/>
      <w:r w:rsidR="00CD63E8" w:rsidRPr="00D3462D">
        <w:t>Quaternary</w:t>
      </w:r>
      <w:proofErr w:type="spellEnd"/>
      <w:r w:rsidR="00CD63E8" w:rsidRPr="00D3462D">
        <w:t xml:space="preserve"> Science </w:t>
      </w:r>
      <w:proofErr w:type="spellStart"/>
      <w:r w:rsidR="00CD63E8" w:rsidRPr="00D3462D">
        <w:t>Reviews</w:t>
      </w:r>
      <w:proofErr w:type="spellEnd"/>
      <w:r w:rsidR="00CD63E8" w:rsidRPr="00D3462D">
        <w:t xml:space="preserve">, </w:t>
      </w:r>
      <w:proofErr w:type="spellStart"/>
      <w:r w:rsidR="00CD63E8" w:rsidRPr="00D3462D">
        <w:t>Quaternary</w:t>
      </w:r>
      <w:proofErr w:type="spellEnd"/>
      <w:r w:rsidR="00CD63E8" w:rsidRPr="00D3462D">
        <w:t xml:space="preserve"> International</w:t>
      </w:r>
      <w:r w:rsidR="00CD63E8">
        <w:t>,</w:t>
      </w:r>
      <w:r w:rsidR="00CD63E8" w:rsidRPr="00D3462D">
        <w:t xml:space="preserve"> </w:t>
      </w:r>
      <w:hyperlink r:id="rId22" w:tooltip="View journal impact" w:history="1">
        <w:r w:rsidR="00CD63E8" w:rsidRPr="00D3462D">
          <w:t xml:space="preserve">ENGINEERING FAILURE ANALYSIS </w:t>
        </w:r>
      </w:hyperlink>
      <w:r w:rsidR="00CD63E8">
        <w:t>IF: </w:t>
      </w:r>
      <w:r w:rsidR="00CD63E8" w:rsidRPr="00D3462D">
        <w:t>1,748</w:t>
      </w:r>
      <w:r w:rsidR="00CD63E8">
        <w:t xml:space="preserve"> a další.</w:t>
      </w:r>
    </w:p>
    <w:p w:rsidR="003060AC" w:rsidRDefault="001D7000" w:rsidP="003060AC">
      <w:pPr>
        <w:pStyle w:val="Zkladntext22"/>
        <w:spacing w:before="0" w:after="120" w:line="288" w:lineRule="exact"/>
        <w:ind w:hanging="357"/>
        <w:jc w:val="both"/>
      </w:pPr>
      <w:r>
        <w:t xml:space="preserve">       Předkládaný návrh akreditace je koncipován tak, aby přispěl k posílení tvůrčí činnosti fakulty a k jejímu budoucímu rozvoji. </w:t>
      </w:r>
      <w:r w:rsidR="00B45A86">
        <w:t>Hlavní směry vědeckovýzkumné činnosti FLKŘ jsou dány zaměřením fakulty</w:t>
      </w:r>
      <w:r>
        <w:t xml:space="preserve"> na logistiku</w:t>
      </w:r>
      <w:r w:rsidR="00B45A86">
        <w:t>, krizové řízení a environmentální bezpečnost.</w:t>
      </w:r>
      <w:r w:rsidR="006B029F">
        <w:t xml:space="preserve"> </w:t>
      </w:r>
      <w:r w:rsidR="00080AD3">
        <w:t xml:space="preserve">Mezi </w:t>
      </w:r>
      <w:r w:rsidR="00180634">
        <w:t>výzkumné oblast</w:t>
      </w:r>
      <w:r w:rsidR="00962668">
        <w:t xml:space="preserve">i, kterými se zabývá </w:t>
      </w:r>
      <w:r w:rsidR="0018169C">
        <w:t xml:space="preserve">garantující </w:t>
      </w:r>
      <w:r w:rsidR="00180634">
        <w:t>Ústav</w:t>
      </w:r>
      <w:r w:rsidR="0018169C">
        <w:t xml:space="preserve"> krizového řízení</w:t>
      </w:r>
      <w:r w:rsidR="00080AD3">
        <w:t xml:space="preserve">, patří zejména </w:t>
      </w:r>
      <w:r w:rsidR="00180634">
        <w:t xml:space="preserve">identifikace, hodnocení a řešení rizik v organizacích, zkoumání ekonomických aspektů ovládání rizik, výzkum v oblasti kompetencí </w:t>
      </w:r>
      <w:r w:rsidR="00962668">
        <w:t>a chování krizových manažerů a v neposlední řadě obrana proti kybernetickým útokům.</w:t>
      </w:r>
    </w:p>
    <w:p w:rsidR="0018169C" w:rsidRDefault="0018169C" w:rsidP="003060AC">
      <w:pPr>
        <w:pStyle w:val="Zkladntext22"/>
        <w:spacing w:before="0" w:after="120" w:line="288" w:lineRule="exact"/>
        <w:ind w:firstLine="0"/>
        <w:jc w:val="both"/>
      </w:pPr>
      <w:r>
        <w:t xml:space="preserve">V reakci na aktuální bezpečnostní situaci začala v roce 2016 na Ústavu krizového řízení vznikat laboratoř aplikované kybernetické bezpečnosti, zaměřená na rizika ve virtuálním prostoru. Aby studenti rozvíjeli kritické myšlení nutné k řešení kybernetických útoků, předpokládá se rozdělení laboratoře do několika pracovišť. Na jednom z nich budou týmy studentů vymýšlet kybernetické útoky, zatímco ostatní pracoviště se </w:t>
      </w:r>
      <w:r>
        <w:lastRenderedPageBreak/>
        <w:t xml:space="preserve">budou proti nim bránit. Otevření laboratoře, vybavené nejnovějším softwarem CAD, 3D tiskárnou a dalšími moderními technologiemi, je naplánováno na </w:t>
      </w:r>
      <w:r w:rsidR="00BE1887">
        <w:t>akademický rok</w:t>
      </w:r>
      <w:r>
        <w:t xml:space="preserve"> 201</w:t>
      </w:r>
      <w:ins w:id="98" w:author="Dokulil Jiří" w:date="2018-11-19T03:36:00Z">
        <w:r w:rsidR="00090853">
          <w:t>9</w:t>
        </w:r>
      </w:ins>
      <w:del w:id="99" w:author="Dokulil Jiří" w:date="2018-11-19T03:36:00Z">
        <w:r w:rsidDel="00090853">
          <w:delText>8</w:delText>
        </w:r>
      </w:del>
      <w:r>
        <w:t>/20</w:t>
      </w:r>
      <w:ins w:id="100" w:author="Dokulil Jiří" w:date="2018-11-19T03:36:00Z">
        <w:r w:rsidR="00090853">
          <w:t>20</w:t>
        </w:r>
      </w:ins>
      <w:del w:id="101" w:author="Dokulil Jiří" w:date="2018-11-19T03:36:00Z">
        <w:r w:rsidDel="00090853">
          <w:delText>19</w:delText>
        </w:r>
      </w:del>
      <w:r>
        <w:t>.</w:t>
      </w:r>
    </w:p>
    <w:p w:rsidR="00962668" w:rsidRDefault="0018169C" w:rsidP="003060AC">
      <w:pPr>
        <w:pStyle w:val="Zkladntext22"/>
        <w:spacing w:before="0" w:after="120" w:line="288" w:lineRule="exact"/>
        <w:ind w:firstLine="0"/>
        <w:jc w:val="both"/>
      </w:pPr>
      <w:r>
        <w:t>Pracovníci Ústavu krizového řízení jsou aktivní také v organizační činnosti. Od roku 2014 se starají o přípravu mezinárodní konference Krizové řízení a řešení krizových situací, která je jediným pravidelným setkáváním odborné komunity na půdě fakulty. V rámci studentské sekce mají na tuto událost každoročně přístup také studenti, pro které se jedná o zajímavou příležitost prodiskutovat svoje vědecké prvotiny s odborníky z praxe.</w:t>
      </w:r>
    </w:p>
    <w:p w:rsidR="0018169C" w:rsidRPr="003060AC" w:rsidRDefault="003060AC" w:rsidP="003060AC">
      <w:pPr>
        <w:widowControl/>
        <w:spacing w:after="600" w:line="288" w:lineRule="exact"/>
        <w:jc w:val="both"/>
        <w:rPr>
          <w:rFonts w:ascii="Calibri" w:hAnsi="Calibri" w:cs="Times New Roman"/>
          <w:color w:val="auto"/>
          <w:sz w:val="21"/>
          <w:szCs w:val="21"/>
          <w:lang w:eastAsia="en-US"/>
        </w:rPr>
      </w:pPr>
      <w:r w:rsidRPr="003060AC">
        <w:rPr>
          <w:rFonts w:ascii="Calibri" w:hAnsi="Calibri" w:cs="Times New Roman"/>
          <w:color w:val="auto"/>
          <w:sz w:val="21"/>
          <w:szCs w:val="21"/>
          <w:lang w:eastAsia="en-US"/>
        </w:rPr>
        <w:t xml:space="preserve">Tvůrčí činnost se uskutečňuje rovněž v rámci externích a interních projektů, do kterých jsou </w:t>
      </w:r>
      <w:r>
        <w:rPr>
          <w:rFonts w:ascii="Calibri" w:hAnsi="Calibri" w:cs="Times New Roman"/>
          <w:color w:val="auto"/>
          <w:sz w:val="21"/>
          <w:szCs w:val="21"/>
          <w:lang w:eastAsia="en-US"/>
        </w:rPr>
        <w:t xml:space="preserve">rovněž </w:t>
      </w:r>
      <w:r w:rsidRPr="003060AC">
        <w:rPr>
          <w:rFonts w:ascii="Calibri" w:hAnsi="Calibri" w:cs="Times New Roman"/>
          <w:color w:val="auto"/>
          <w:sz w:val="21"/>
          <w:szCs w:val="21"/>
          <w:lang w:eastAsia="en-US"/>
        </w:rPr>
        <w:t>v nema</w:t>
      </w:r>
      <w:r>
        <w:rPr>
          <w:rFonts w:ascii="Calibri" w:hAnsi="Calibri" w:cs="Times New Roman"/>
          <w:color w:val="auto"/>
          <w:sz w:val="21"/>
          <w:szCs w:val="21"/>
          <w:lang w:eastAsia="en-US"/>
        </w:rPr>
        <w:t xml:space="preserve">lé míře pravidelně zapojování </w:t>
      </w:r>
      <w:r w:rsidRPr="003060AC">
        <w:rPr>
          <w:rFonts w:ascii="Calibri" w:hAnsi="Calibri" w:cs="Times New Roman"/>
          <w:color w:val="auto"/>
          <w:sz w:val="21"/>
          <w:szCs w:val="21"/>
          <w:lang w:eastAsia="en-US"/>
        </w:rPr>
        <w:t>studenti.</w:t>
      </w:r>
      <w:r>
        <w:rPr>
          <w:rFonts w:ascii="Calibri" w:hAnsi="Calibri" w:cs="Times New Roman"/>
          <w:color w:val="auto"/>
          <w:sz w:val="21"/>
          <w:szCs w:val="21"/>
          <w:lang w:eastAsia="en-US"/>
        </w:rPr>
        <w:t xml:space="preserve"> V </w:t>
      </w:r>
      <w:r w:rsidRPr="00CD44EB">
        <w:rPr>
          <w:rFonts w:ascii="Calibri" w:hAnsi="Calibri" w:cs="Times New Roman"/>
          <w:color w:val="auto"/>
          <w:sz w:val="21"/>
          <w:szCs w:val="21"/>
          <w:lang w:eastAsia="en-US"/>
        </w:rPr>
        <w:t>roce 2018 se podařilo fakul</w:t>
      </w:r>
      <w:r>
        <w:rPr>
          <w:rFonts w:ascii="Calibri" w:hAnsi="Calibri" w:cs="Times New Roman"/>
          <w:color w:val="auto"/>
          <w:sz w:val="21"/>
          <w:szCs w:val="21"/>
          <w:lang w:eastAsia="en-US"/>
        </w:rPr>
        <w:t>tě a hlavním řešitelům </w:t>
      </w:r>
      <w:r w:rsidRPr="00CD44EB">
        <w:rPr>
          <w:rFonts w:ascii="Calibri" w:hAnsi="Calibri" w:cs="Times New Roman"/>
          <w:color w:val="auto"/>
          <w:sz w:val="21"/>
          <w:szCs w:val="21"/>
          <w:lang w:eastAsia="en-US"/>
        </w:rPr>
        <w:t xml:space="preserve">získat </w:t>
      </w:r>
      <w:r>
        <w:rPr>
          <w:rFonts w:ascii="Calibri" w:hAnsi="Calibri" w:cs="Times New Roman"/>
          <w:color w:val="auto"/>
          <w:sz w:val="21"/>
          <w:szCs w:val="21"/>
          <w:lang w:eastAsia="en-US"/>
        </w:rPr>
        <w:t>dva projekty</w:t>
      </w:r>
      <w:r w:rsidRPr="00CD44EB">
        <w:rPr>
          <w:rFonts w:ascii="Calibri" w:hAnsi="Calibri" w:cs="Times New Roman"/>
          <w:color w:val="auto"/>
          <w:sz w:val="21"/>
          <w:szCs w:val="21"/>
          <w:lang w:eastAsia="en-US"/>
        </w:rPr>
        <w:t xml:space="preserve"> TAČR (Webová aplikace metodiky evidence a hodnocení prostor pro improvizované kryty a evidence stálých úkrytů</w:t>
      </w:r>
      <w:r>
        <w:rPr>
          <w:rFonts w:ascii="Calibri" w:hAnsi="Calibri" w:cs="Times New Roman"/>
          <w:color w:val="auto"/>
          <w:sz w:val="21"/>
          <w:szCs w:val="21"/>
          <w:lang w:eastAsia="en-US"/>
        </w:rPr>
        <w:t xml:space="preserve"> - návrh metodiky a prototyp;</w:t>
      </w:r>
      <w:r w:rsidRPr="00CD44EB">
        <w:rPr>
          <w:rFonts w:ascii="Calibri" w:hAnsi="Calibri" w:cs="Times New Roman"/>
          <w:color w:val="auto"/>
          <w:sz w:val="21"/>
          <w:szCs w:val="21"/>
          <w:lang w:eastAsia="en-US"/>
        </w:rPr>
        <w:t xml:space="preserve"> a </w:t>
      </w:r>
      <w:r>
        <w:rPr>
          <w:rFonts w:ascii="Calibri" w:hAnsi="Calibri" w:cs="Times New Roman"/>
          <w:color w:val="auto"/>
          <w:sz w:val="21"/>
          <w:szCs w:val="21"/>
          <w:lang w:eastAsia="en-US"/>
        </w:rPr>
        <w:t xml:space="preserve">dále </w:t>
      </w:r>
      <w:r w:rsidRPr="00CD44EB">
        <w:rPr>
          <w:rFonts w:ascii="Calibri" w:hAnsi="Calibri" w:cs="Times New Roman"/>
          <w:color w:val="auto"/>
          <w:sz w:val="21"/>
          <w:szCs w:val="21"/>
          <w:lang w:eastAsia="en-US"/>
        </w:rPr>
        <w:t xml:space="preserve">Národní databáze záznamů </w:t>
      </w:r>
      <w:proofErr w:type="spellStart"/>
      <w:r w:rsidRPr="00CD44EB">
        <w:rPr>
          <w:rFonts w:ascii="Calibri" w:hAnsi="Calibri" w:cs="Times New Roman"/>
          <w:color w:val="auto"/>
          <w:sz w:val="21"/>
          <w:szCs w:val="21"/>
          <w:lang w:eastAsia="en-US"/>
        </w:rPr>
        <w:t>fotopastí</w:t>
      </w:r>
      <w:proofErr w:type="spellEnd"/>
      <w:r>
        <w:rPr>
          <w:rFonts w:ascii="Calibri" w:hAnsi="Calibri" w:cs="Times New Roman"/>
          <w:color w:val="auto"/>
          <w:sz w:val="21"/>
          <w:szCs w:val="21"/>
          <w:lang w:eastAsia="en-US"/>
        </w:rPr>
        <w:t xml:space="preserve"> </w:t>
      </w:r>
      <w:r w:rsidRPr="00CD44EB">
        <w:rPr>
          <w:rFonts w:ascii="Calibri" w:hAnsi="Calibri" w:cs="Times New Roman"/>
          <w:color w:val="auto"/>
          <w:sz w:val="21"/>
          <w:szCs w:val="21"/>
          <w:lang w:eastAsia="en-US"/>
        </w:rPr>
        <w:t>-</w:t>
      </w:r>
      <w:r>
        <w:rPr>
          <w:rFonts w:ascii="Calibri" w:hAnsi="Calibri" w:cs="Times New Roman"/>
          <w:color w:val="auto"/>
          <w:sz w:val="21"/>
          <w:szCs w:val="21"/>
          <w:lang w:eastAsia="en-US"/>
        </w:rPr>
        <w:t xml:space="preserve"> </w:t>
      </w:r>
      <w:r w:rsidRPr="00CD44EB">
        <w:rPr>
          <w:rFonts w:ascii="Calibri" w:hAnsi="Calibri" w:cs="Times New Roman"/>
          <w:color w:val="auto"/>
          <w:sz w:val="21"/>
          <w:szCs w:val="21"/>
          <w:lang w:eastAsia="en-US"/>
        </w:rPr>
        <w:t>návrh aplikace a prototyp), 1x projekt VES 18COST  jako spoluřešitel (Geografické aspekty občanské vědy: mapování trendů, vědeckého potenciálu a společens</w:t>
      </w:r>
      <w:r>
        <w:rPr>
          <w:rFonts w:ascii="Calibri" w:hAnsi="Calibri" w:cs="Times New Roman"/>
          <w:color w:val="auto"/>
          <w:sz w:val="21"/>
          <w:szCs w:val="21"/>
          <w:lang w:eastAsia="en-US"/>
        </w:rPr>
        <w:t>kého dopadu v České republice) </w:t>
      </w:r>
      <w:r w:rsidRPr="00CD44EB">
        <w:rPr>
          <w:rFonts w:ascii="Calibri" w:hAnsi="Calibri" w:cs="Times New Roman"/>
          <w:color w:val="auto"/>
          <w:sz w:val="21"/>
          <w:szCs w:val="21"/>
          <w:lang w:eastAsia="en-US"/>
        </w:rPr>
        <w:t xml:space="preserve">a 1x projekt program TRIO jako další účastník (Biologicky aktivní skleněné matrice pro účinnou </w:t>
      </w:r>
      <w:proofErr w:type="spellStart"/>
      <w:r w:rsidRPr="00CD44EB">
        <w:rPr>
          <w:rFonts w:ascii="Calibri" w:hAnsi="Calibri" w:cs="Times New Roman"/>
          <w:color w:val="auto"/>
          <w:sz w:val="21"/>
          <w:szCs w:val="21"/>
          <w:lang w:eastAsia="en-US"/>
        </w:rPr>
        <w:t>hygienizaci</w:t>
      </w:r>
      <w:proofErr w:type="spellEnd"/>
      <w:r w:rsidRPr="00CD44EB">
        <w:rPr>
          <w:rFonts w:ascii="Calibri" w:hAnsi="Calibri" w:cs="Times New Roman"/>
          <w:color w:val="auto"/>
          <w:sz w:val="21"/>
          <w:szCs w:val="21"/>
          <w:lang w:eastAsia="en-US"/>
        </w:rPr>
        <w:t xml:space="preserve"> vod).</w:t>
      </w:r>
      <w:r>
        <w:rPr>
          <w:rFonts w:ascii="Calibri" w:hAnsi="Calibri" w:cs="Times New Roman"/>
          <w:color w:val="auto"/>
          <w:sz w:val="21"/>
          <w:szCs w:val="21"/>
          <w:lang w:eastAsia="en-US"/>
        </w:rPr>
        <w:t xml:space="preserve"> Blíže je uvedeno v C-II – související tvůrčí, resp. vědecká a umělecká činnost.</w:t>
      </w:r>
    </w:p>
    <w:p w:rsidR="00783363" w:rsidRDefault="007F68E5">
      <w:pPr>
        <w:pStyle w:val="Zkladntext72"/>
        <w:shd w:val="clear" w:color="auto" w:fill="auto"/>
        <w:spacing w:before="0" w:after="0" w:line="374" w:lineRule="exact"/>
        <w:ind w:left="760" w:right="2480" w:hanging="340"/>
        <w:jc w:val="left"/>
        <w:rPr>
          <w:rStyle w:val="Zkladntext70"/>
          <w:color w:val="70AD47" w:themeColor="accent6"/>
        </w:rPr>
      </w:pPr>
      <w:r w:rsidRPr="00902C0A">
        <w:rPr>
          <w:rStyle w:val="Zkladntext70"/>
          <w:color w:val="70AD47" w:themeColor="accent6"/>
        </w:rPr>
        <w:t xml:space="preserve">Finanční, materiální a další zabezpečení studijního programu </w:t>
      </w:r>
    </w:p>
    <w:p w:rsidR="003060AC" w:rsidRPr="00902C0A" w:rsidRDefault="003060AC">
      <w:pPr>
        <w:pStyle w:val="Zkladntext72"/>
        <w:shd w:val="clear" w:color="auto" w:fill="auto"/>
        <w:spacing w:before="0" w:after="0" w:line="374" w:lineRule="exact"/>
        <w:ind w:left="760" w:right="2480" w:hanging="340"/>
        <w:jc w:val="left"/>
        <w:rPr>
          <w:rStyle w:val="Zkladntext70"/>
          <w:color w:val="70AD47" w:themeColor="accent6"/>
        </w:rPr>
      </w:pPr>
    </w:p>
    <w:p w:rsidR="00E609F7" w:rsidRDefault="007F68E5" w:rsidP="003060AC">
      <w:pPr>
        <w:pStyle w:val="Zkladntext72"/>
        <w:shd w:val="clear" w:color="auto" w:fill="auto"/>
        <w:spacing w:before="0" w:after="173" w:line="288" w:lineRule="exact"/>
        <w:ind w:left="760" w:right="2478" w:hanging="340"/>
        <w:jc w:val="left"/>
      </w:pPr>
      <w:r>
        <w:t>• Finanční zabezpečení studijního programu</w:t>
      </w:r>
    </w:p>
    <w:p w:rsidR="00E609F7" w:rsidRDefault="007F68E5" w:rsidP="003060AC">
      <w:pPr>
        <w:pStyle w:val="Nadpis40"/>
        <w:keepNext/>
        <w:keepLines/>
        <w:shd w:val="clear" w:color="auto" w:fill="auto"/>
        <w:spacing w:after="122"/>
        <w:ind w:left="3578"/>
      </w:pPr>
      <w:bookmarkStart w:id="102" w:name="bookmark21"/>
      <w:r>
        <w:t>Standard 4.1</w:t>
      </w:r>
      <w:bookmarkEnd w:id="102"/>
    </w:p>
    <w:p w:rsidR="009F13B4" w:rsidRDefault="009F13B4" w:rsidP="009F13B4">
      <w:pPr>
        <w:pStyle w:val="Zkladntext21"/>
        <w:shd w:val="clear" w:color="auto" w:fill="auto"/>
        <w:spacing w:before="0" w:after="578" w:line="288" w:lineRule="exact"/>
        <w:ind w:firstLine="0"/>
        <w:jc w:val="both"/>
      </w:pPr>
      <w:r>
        <w:t xml:space="preserve">Fakulta logistiky a krizového řízení Univerzity Tomáše Bati ve Zlíně má zajištěnu infrastrukturu pro výuku ve studijním programu, zejména odpovídající materiální a technické zabezpečení, dostatečné a provozuschopné výukové a studijní prostory, vybavení učeben a laboratoří pomůckami a laboratorním a výukovým zařízením, které odpovídá danému typu studijního programu, jeho obsahu, cílům a příslušné oblasti vzdělávání a i profilu studijního programu, a počtu studentů. Fakulta průběžně sleduje předpokládané finanční prostředky zajištění výuky a hodnotí náklady spojené s uskutečňováním studijního programu, zejména náklady na přístrojové vybavení a jeho provoz, náklady na materiální a technické vybavení a jeho modernizaci, v neposlední řadě osobní náklady, náklady dalšího vzdělávání akademických pracovníků a výdaje na inovace. Výuka je financována z příspěvku státu na vzdělávací činnost a z tohoto pohledu má fakulta zajištěny odpovídající zdroje na pokrytí těchto nákladů i se střednědobým výhledem na vývoj financí. Pro daný typ programu předpokládáme koeficient ekonomické náročnosti KEN 1,65. </w:t>
      </w:r>
    </w:p>
    <w:p w:rsidR="00E609F7" w:rsidRDefault="007F68E5" w:rsidP="00C538C4">
      <w:pPr>
        <w:pStyle w:val="Zkladntext72"/>
        <w:shd w:val="clear" w:color="auto" w:fill="auto"/>
        <w:spacing w:before="0" w:after="173" w:line="288" w:lineRule="exact"/>
        <w:ind w:left="760" w:firstLine="0"/>
        <w:jc w:val="left"/>
      </w:pPr>
      <w:r>
        <w:t>• Materiální a technické zabezpečení studijního programu</w:t>
      </w:r>
    </w:p>
    <w:p w:rsidR="00E609F7" w:rsidRDefault="007F68E5" w:rsidP="00C538C4">
      <w:pPr>
        <w:pStyle w:val="Nadpis40"/>
        <w:keepNext/>
        <w:keepLines/>
        <w:shd w:val="clear" w:color="auto" w:fill="auto"/>
        <w:spacing w:after="122"/>
        <w:ind w:left="3578"/>
      </w:pPr>
      <w:bookmarkStart w:id="103" w:name="bookmark22"/>
      <w:r>
        <w:t>Standard 4.2</w:t>
      </w:r>
      <w:bookmarkEnd w:id="103"/>
    </w:p>
    <w:p w:rsidR="00294577" w:rsidRDefault="00294577" w:rsidP="00C54AD3">
      <w:pPr>
        <w:pStyle w:val="Zkladntext22"/>
        <w:spacing w:before="0" w:after="600" w:line="288" w:lineRule="exact"/>
        <w:ind w:hanging="357"/>
        <w:jc w:val="both"/>
      </w:pPr>
      <w:r>
        <w:t xml:space="preserve">       </w:t>
      </w:r>
      <w:r w:rsidR="00C54AD3">
        <w:t xml:space="preserve"> </w:t>
      </w:r>
      <w:r w:rsidR="00C54AD3" w:rsidRPr="00C54AD3">
        <w:t xml:space="preserve">Univerzita Tomáše Bati ve Zlíně má zajištěnu veškerou infrastrukturu potřebnou pro realizaci studijního programu předkládaného k akreditaci. Fakulta disponuje odpovídajícím materiálním a technickým zabezpečením, dostatečnými a provozuschopnými výukovými a studijními prostory. Existující vybavení učeben a laboratoří pomůckami a laboratorním a výukovým zařízením odpovídá uvedenému typu i profilu studijního programu a předpokládanému počtu studentů. Fakulta logistiky a krizového řízení  se nachází v objektech mimo město Zlín, a to ve městě Uherské Hradiště. Tyto objekty vznikly rekonstrukcí bývalých kasáren v Uherském Hradišti z prostředků Evropské unie a Města Uherské Hradiště (cca. 320 mil Kč) pro potřeby vysokoškolského zařízení. Město Uherské Hradiště pronajímá tyto prostory FLKŘ za velmi výhodných podmínek po dobu její existence. Vysokoškolský areál se sestává ze čtyř objektů, z toho dva jsou určeny pro výuku, v ostatních dvou je stravovací a ubytovací zařízení pro studenty.  Studentům Fakulty logistiky a </w:t>
      </w:r>
      <w:r w:rsidR="00C54AD3" w:rsidRPr="00C54AD3">
        <w:lastRenderedPageBreak/>
        <w:t>krizového řízení  jsou k dispozici také Chemická laboratoř, Laboratoř GIS, Laboratoř KM</w:t>
      </w:r>
      <w:r w:rsidR="00C54AD3">
        <w:t xml:space="preserve"> 1,2 a</w:t>
      </w:r>
      <w:r w:rsidR="00C54AD3" w:rsidRPr="00C54AD3">
        <w:t xml:space="preserve"> Laboratoř logistiky</w:t>
      </w:r>
      <w:r w:rsidR="00C54AD3">
        <w:t xml:space="preserve">, kde probíhá rovněž výuka kybernetické bezpečnosti. Tato oblast je blíže specifikována v dokumentu C-IV </w:t>
      </w:r>
      <w:r w:rsidR="00C54AD3" w:rsidRPr="00C54AD3">
        <w:t>Materiální zabezpečení studijního programu.</w:t>
      </w:r>
    </w:p>
    <w:p w:rsidR="00E609F7" w:rsidRDefault="007F68E5" w:rsidP="005A27E3">
      <w:pPr>
        <w:pStyle w:val="Zkladntext72"/>
        <w:shd w:val="clear" w:color="auto" w:fill="auto"/>
        <w:spacing w:before="0" w:after="173" w:line="288" w:lineRule="exact"/>
        <w:ind w:left="1117" w:hanging="357"/>
        <w:jc w:val="left"/>
      </w:pPr>
      <w:r>
        <w:t>• Odborná literatura a elektronické databáze odpovídající studijnímu programu</w:t>
      </w:r>
    </w:p>
    <w:p w:rsidR="00E609F7" w:rsidRDefault="007F68E5" w:rsidP="00C54AD3">
      <w:pPr>
        <w:pStyle w:val="Nadpis40"/>
        <w:keepNext/>
        <w:keepLines/>
        <w:shd w:val="clear" w:color="auto" w:fill="auto"/>
        <w:spacing w:after="122"/>
        <w:ind w:left="3578"/>
      </w:pPr>
      <w:bookmarkStart w:id="104" w:name="bookmark23"/>
      <w:r>
        <w:t>Standard 4.3</w:t>
      </w:r>
      <w:bookmarkEnd w:id="104"/>
    </w:p>
    <w:p w:rsidR="005A27E3" w:rsidRDefault="005A27E3" w:rsidP="005A27E3">
      <w:pPr>
        <w:pStyle w:val="Zkladntext21"/>
        <w:shd w:val="clear" w:color="auto" w:fill="auto"/>
        <w:spacing w:before="0" w:after="600" w:line="288" w:lineRule="exact"/>
        <w:ind w:firstLine="0"/>
        <w:jc w:val="both"/>
      </w:pPr>
      <w:r>
        <w:t>Studenti mají dostatečný přístup k domácí i zahraniční odborné literatuře a dalším informačním zdrojům odpovídajícím danému typu studijního programu a i profilu studijního programu. Informační zdroje a informační služby pro všechny studijní programy realizované na UTB ve Zlíně zabezpečuje centrálně Knihovna UTB. Ta sídlí v moderních prostorách Univerzitního centra a je navštěvována studenty a pedagogy ze všech fakult, ale i čtenáři z řad odborné veřejnosti, neboť se jedná o největší univerzální odbornou knihovnu ve Zlínském kraji. Studenti Fakulty  logistiky a krizového řízení mají možnost si objednat knihy z centrální knihovny, které jsou jim každý týden v prostorách Fakulty logistiky a krizového řízení vydávány a zde také sbírány zpět. Konkrétní  e-zdroje jsou popsány jednak v části C-III akreditačního spisu, a také v tomto dokumentu - v komentáři standardu 1.13.</w:t>
      </w:r>
    </w:p>
    <w:p w:rsidR="00E609F7" w:rsidRDefault="007F68E5" w:rsidP="005A27E3">
      <w:pPr>
        <w:pStyle w:val="Zkladntext72"/>
        <w:shd w:val="clear" w:color="auto" w:fill="auto"/>
        <w:spacing w:before="0" w:after="173" w:line="288" w:lineRule="exact"/>
        <w:ind w:left="1117" w:hanging="357"/>
        <w:jc w:val="left"/>
      </w:pPr>
      <w:r>
        <w:t>• Materiální a technické zabezpečení studijního programu uskutečňovaného mimo sídlo vysoké školy</w:t>
      </w:r>
    </w:p>
    <w:p w:rsidR="00E609F7" w:rsidRDefault="007F68E5" w:rsidP="005A27E3">
      <w:pPr>
        <w:pStyle w:val="Nadpis40"/>
        <w:keepNext/>
        <w:keepLines/>
        <w:shd w:val="clear" w:color="auto" w:fill="auto"/>
        <w:spacing w:after="122"/>
        <w:ind w:left="3578"/>
      </w:pPr>
      <w:bookmarkStart w:id="105" w:name="bookmark24"/>
      <w:r>
        <w:t>Standard 4.4</w:t>
      </w:r>
      <w:bookmarkEnd w:id="105"/>
    </w:p>
    <w:p w:rsidR="00E609F7" w:rsidRDefault="007F68E5">
      <w:pPr>
        <w:pStyle w:val="Zkladntext22"/>
        <w:shd w:val="clear" w:color="auto" w:fill="auto"/>
        <w:spacing w:before="0" w:after="0" w:line="288" w:lineRule="exact"/>
        <w:ind w:firstLine="0"/>
        <w:jc w:val="both"/>
        <w:sectPr w:rsidR="00E609F7">
          <w:headerReference w:type="even" r:id="rId23"/>
          <w:headerReference w:type="default" r:id="rId24"/>
          <w:footerReference w:type="even" r:id="rId25"/>
          <w:footerReference w:type="default" r:id="rId26"/>
          <w:headerReference w:type="first" r:id="rId27"/>
          <w:footerReference w:type="first" r:id="rId28"/>
          <w:pgSz w:w="11900" w:h="16840"/>
          <w:pgMar w:top="1299" w:right="1300" w:bottom="1533" w:left="1265" w:header="0" w:footer="3" w:gutter="0"/>
          <w:cols w:space="720"/>
          <w:noEndnote/>
          <w:titlePg/>
          <w:docGrid w:linePitch="360"/>
        </w:sectPr>
      </w:pPr>
      <w:r>
        <w:t xml:space="preserve">Výuka ve studijních programech je plně uskutečňována v místě sídla </w:t>
      </w:r>
      <w:r w:rsidR="006D453F">
        <w:t>FLKŘ, UTB</w:t>
      </w:r>
      <w:r>
        <w:t>, výjimkou je realizace praxí, či výměnných studijních pobytů; tyto aktivity jsou zajišťovány případ od případu a relevantní vybavenost pracovišť je hodnocena garantem studijního programu a smluvně zajištěna.</w:t>
      </w:r>
    </w:p>
    <w:p w:rsidR="00E609F7" w:rsidRDefault="007F68E5">
      <w:pPr>
        <w:pStyle w:val="Nadpis32"/>
        <w:keepNext/>
        <w:keepLines/>
        <w:shd w:val="clear" w:color="auto" w:fill="auto"/>
        <w:spacing w:before="0" w:after="103" w:line="240" w:lineRule="exact"/>
        <w:ind w:left="420"/>
        <w:rPr>
          <w:rStyle w:val="Nadpis30"/>
          <w:color w:val="70AD47" w:themeColor="accent6"/>
        </w:rPr>
      </w:pPr>
      <w:bookmarkStart w:id="106" w:name="bookmark25"/>
      <w:r w:rsidRPr="00016D7E">
        <w:rPr>
          <w:rStyle w:val="Nadpis30"/>
          <w:color w:val="70AD47" w:themeColor="accent6"/>
        </w:rPr>
        <w:lastRenderedPageBreak/>
        <w:t>Garant studijního programu</w:t>
      </w:r>
      <w:bookmarkEnd w:id="106"/>
    </w:p>
    <w:p w:rsidR="0020726B" w:rsidRPr="00016D7E" w:rsidRDefault="0020726B">
      <w:pPr>
        <w:pStyle w:val="Nadpis32"/>
        <w:keepNext/>
        <w:keepLines/>
        <w:shd w:val="clear" w:color="auto" w:fill="auto"/>
        <w:spacing w:before="0" w:after="103" w:line="240" w:lineRule="exact"/>
        <w:ind w:left="420"/>
        <w:rPr>
          <w:color w:val="70AD47" w:themeColor="accent6"/>
        </w:rPr>
      </w:pPr>
    </w:p>
    <w:p w:rsidR="00E609F7" w:rsidRDefault="007F68E5" w:rsidP="0020726B">
      <w:pPr>
        <w:pStyle w:val="Zkladntext72"/>
        <w:shd w:val="clear" w:color="auto" w:fill="auto"/>
        <w:spacing w:before="0" w:after="173" w:line="288" w:lineRule="exact"/>
        <w:ind w:left="1140"/>
        <w:jc w:val="left"/>
      </w:pPr>
      <w:r>
        <w:t>• Pravomoci a odpovědnost garanta</w:t>
      </w:r>
    </w:p>
    <w:p w:rsidR="00E609F7" w:rsidRDefault="007F68E5" w:rsidP="0020726B">
      <w:pPr>
        <w:pStyle w:val="Nadpis40"/>
        <w:keepNext/>
        <w:keepLines/>
        <w:shd w:val="clear" w:color="auto" w:fill="auto"/>
        <w:spacing w:after="122"/>
        <w:ind w:left="3578"/>
      </w:pPr>
      <w:bookmarkStart w:id="107" w:name="bookmark26"/>
      <w:r>
        <w:t>Standard 5.1</w:t>
      </w:r>
      <w:bookmarkEnd w:id="107"/>
    </w:p>
    <w:p w:rsidR="009F598B" w:rsidRDefault="009F598B" w:rsidP="009F598B">
      <w:pPr>
        <w:pStyle w:val="Zkladntext21"/>
        <w:shd w:val="clear" w:color="auto" w:fill="auto"/>
        <w:spacing w:before="0" w:after="600" w:line="288" w:lineRule="exact"/>
        <w:ind w:firstLine="0"/>
        <w:jc w:val="both"/>
      </w:pPr>
      <w:r>
        <w:t>Pozice garanta studijního programu je dána zákonem č. 111/1998 SB., o vysokých školách</w:t>
      </w:r>
      <w:r>
        <w:rPr>
          <w:vertAlign w:val="superscript"/>
        </w:rPr>
        <w:footnoteReference w:id="34"/>
      </w:r>
      <w:r>
        <w:t>, v platném znění a na univerzitní úrovni jsou pravomoci a odpovědnost garanta stanovena především vnitřním předpisem Řád pro tvorbu, schvalování, uskutečňování a změny studijních programů UTB</w:t>
      </w:r>
      <w:r>
        <w:rPr>
          <w:vertAlign w:val="superscript"/>
        </w:rPr>
        <w:footnoteReference w:id="35"/>
      </w:r>
      <w:r>
        <w:t xml:space="preserve"> ve Zlíně v čl. 8.</w:t>
      </w:r>
    </w:p>
    <w:p w:rsidR="00E609F7" w:rsidRDefault="007F68E5" w:rsidP="00EF46E8">
      <w:pPr>
        <w:pStyle w:val="Zkladntext72"/>
        <w:shd w:val="clear" w:color="auto" w:fill="auto"/>
        <w:spacing w:before="0" w:after="173" w:line="288" w:lineRule="exact"/>
        <w:ind w:left="1140"/>
        <w:jc w:val="left"/>
      </w:pPr>
      <w:r>
        <w:t>• Zhodnocení osoby garanta z hlediska naplnění standardů</w:t>
      </w:r>
    </w:p>
    <w:p w:rsidR="00E609F7" w:rsidRDefault="007F68E5" w:rsidP="00EF46E8">
      <w:pPr>
        <w:pStyle w:val="Nadpis40"/>
        <w:keepNext/>
        <w:keepLines/>
        <w:shd w:val="clear" w:color="auto" w:fill="auto"/>
        <w:spacing w:after="122"/>
        <w:ind w:left="3578"/>
      </w:pPr>
      <w:bookmarkStart w:id="108" w:name="bookmark27"/>
      <w:r>
        <w:t>Standardy 5.2-5.4</w:t>
      </w:r>
      <w:bookmarkEnd w:id="108"/>
    </w:p>
    <w:p w:rsidR="00F73772" w:rsidRDefault="009B56E4" w:rsidP="00E95848">
      <w:pPr>
        <w:pStyle w:val="Zkladntext22"/>
        <w:spacing w:before="0" w:after="120" w:line="288" w:lineRule="exact"/>
        <w:ind w:hanging="357"/>
        <w:jc w:val="both"/>
      </w:pPr>
      <w:r>
        <w:tab/>
        <w:t xml:space="preserve">Garantem studijního programu Management rizik byl </w:t>
      </w:r>
      <w:r w:rsidR="003E02AC">
        <w:t xml:space="preserve">na základě rozhodnutí vedení fakulty </w:t>
      </w:r>
      <w:r>
        <w:t xml:space="preserve">ustanoven prof. Ing. František Božek, CSc., který na Fakultě logistiky a krizového řízení působí </w:t>
      </w:r>
      <w:r w:rsidR="006541C1">
        <w:t xml:space="preserve">na hlavní pracovní poměr </w:t>
      </w:r>
      <w:r>
        <w:t xml:space="preserve">od února 2018. Jedná se o absolventa </w:t>
      </w:r>
      <w:r w:rsidR="00D84D6F">
        <w:t>Vysoké školy</w:t>
      </w:r>
      <w:r w:rsidR="00F73772">
        <w:t xml:space="preserve"> chemicko-technologické </w:t>
      </w:r>
      <w:r w:rsidR="00D84D6F">
        <w:t xml:space="preserve">v Pardubicích, </w:t>
      </w:r>
      <w:r w:rsidR="007264EF">
        <w:t>obor Technologie makromolekulárních látek</w:t>
      </w:r>
      <w:r w:rsidR="00D84D6F">
        <w:t>.</w:t>
      </w:r>
      <w:r w:rsidR="00F73772">
        <w:t xml:space="preserve"> </w:t>
      </w:r>
      <w:r w:rsidR="00D84D6F">
        <w:t>V</w:t>
      </w:r>
      <w:r w:rsidR="00F73772">
        <w:t xml:space="preserve">ědeckou </w:t>
      </w:r>
      <w:r w:rsidR="00D84D6F">
        <w:t>aspiranturu</w:t>
      </w:r>
      <w:r w:rsidR="00F73772">
        <w:t xml:space="preserve"> absolvoval na</w:t>
      </w:r>
      <w:r w:rsidR="00B5494A">
        <w:t xml:space="preserve"> </w:t>
      </w:r>
      <w:r w:rsidR="00B5494A" w:rsidRPr="00F73772">
        <w:t>Ústav</w:t>
      </w:r>
      <w:r w:rsidR="00B5494A">
        <w:t xml:space="preserve"> makromolekulární chemie</w:t>
      </w:r>
      <w:r w:rsidR="00F73772">
        <w:t xml:space="preserve"> ČSAV</w:t>
      </w:r>
      <w:r w:rsidR="00ED4745">
        <w:t xml:space="preserve"> Praha</w:t>
      </w:r>
      <w:r w:rsidR="00D84D6F">
        <w:t>, obor Makromolekulární chemie</w:t>
      </w:r>
      <w:r w:rsidR="00B5494A">
        <w:t>, aby v</w:t>
      </w:r>
      <w:r w:rsidR="00D84D6F">
        <w:t xml:space="preserve"> témže oboru </w:t>
      </w:r>
      <w:r w:rsidR="00182E50">
        <w:t xml:space="preserve">na </w:t>
      </w:r>
      <w:r w:rsidR="00B5494A" w:rsidRPr="00B5494A">
        <w:t>Vysoké školy chemicko-technologické v</w:t>
      </w:r>
      <w:r w:rsidR="00B5494A">
        <w:t> </w:t>
      </w:r>
      <w:r w:rsidR="00B5494A" w:rsidRPr="00B5494A">
        <w:t>Pardubicích</w:t>
      </w:r>
      <w:r w:rsidR="00B5494A">
        <w:t xml:space="preserve"> absolvoval habilitační řízení a stal se docentem</w:t>
      </w:r>
      <w:r w:rsidR="00D84D6F">
        <w:t xml:space="preserve">. </w:t>
      </w:r>
      <w:r w:rsidR="00FB1F67">
        <w:t>Převážnou část svojí</w:t>
      </w:r>
      <w:r w:rsidR="00F73772">
        <w:t xml:space="preserve"> kariéry strávil ve vojenském vysokém školství jako civilní zaměstnanec, ať už jako vědecký pracovník (</w:t>
      </w:r>
      <w:r w:rsidR="00F73772" w:rsidRPr="00F73772">
        <w:t>Vysoká vojenská škola pozemního vojska ve Vyškově</w:t>
      </w:r>
      <w:r w:rsidR="00F73772">
        <w:t xml:space="preserve">, Univerzita obrany) či </w:t>
      </w:r>
      <w:r w:rsidR="00F73772" w:rsidRPr="00F73772">
        <w:t>proděkan pro vědeckou práci a zahraniční vztahy</w:t>
      </w:r>
      <w:r w:rsidR="00F73772">
        <w:t xml:space="preserve"> (</w:t>
      </w:r>
      <w:r w:rsidR="00F73772" w:rsidRPr="00032084">
        <w:t xml:space="preserve">Vysoká vojenská škola </w:t>
      </w:r>
      <w:r w:rsidR="00F73772">
        <w:t>pozemního vojska</w:t>
      </w:r>
      <w:r w:rsidR="00F73772" w:rsidRPr="00032084">
        <w:t xml:space="preserve"> ve Vyškově</w:t>
      </w:r>
      <w:r w:rsidR="00F73772">
        <w:t xml:space="preserve">). </w:t>
      </w:r>
      <w:r w:rsidR="00D4314A">
        <w:t>Druhé habilitační řízení absolvoval na Vysoké škole pozemního vojska ve Vyškově v oboru T</w:t>
      </w:r>
      <w:r w:rsidR="00182E50" w:rsidRPr="00182E50">
        <w:t>eorie řízení a použití jednotek pozemního vojska</w:t>
      </w:r>
      <w:r w:rsidR="00D4314A">
        <w:t xml:space="preserve">. </w:t>
      </w:r>
      <w:r w:rsidR="00862A92">
        <w:t>J</w:t>
      </w:r>
      <w:r w:rsidR="00417568">
        <w:t>menován pro</w:t>
      </w:r>
      <w:r w:rsidR="00862A92">
        <w:t>fesorem byl v roce 2002 v oboru</w:t>
      </w:r>
      <w:r w:rsidR="00F73772">
        <w:t xml:space="preserve"> </w:t>
      </w:r>
      <w:r w:rsidR="00417568" w:rsidRPr="00417568">
        <w:t>Ochrana vojsk a obyvatelstva</w:t>
      </w:r>
      <w:r w:rsidR="00417568">
        <w:t xml:space="preserve">. </w:t>
      </w:r>
    </w:p>
    <w:p w:rsidR="006541C1" w:rsidRDefault="006541C1" w:rsidP="00E95848">
      <w:pPr>
        <w:pStyle w:val="Zkladntext22"/>
        <w:spacing w:before="0" w:after="120" w:line="288" w:lineRule="exact"/>
        <w:ind w:firstLine="0"/>
        <w:jc w:val="both"/>
      </w:pPr>
      <w:r>
        <w:t>Prof. Božek se v</w:t>
      </w:r>
      <w:r w:rsidR="00417568">
        <w:t xml:space="preserve">e svojí </w:t>
      </w:r>
      <w:r w:rsidR="007C1F50">
        <w:t>vědecké a publikační činnosti</w:t>
      </w:r>
      <w:r w:rsidR="00417568">
        <w:t xml:space="preserve"> </w:t>
      </w:r>
      <w:r w:rsidR="007C1F50">
        <w:t xml:space="preserve">od roku 1993 </w:t>
      </w:r>
      <w:r w:rsidR="008703E2">
        <w:t>soustředí</w:t>
      </w:r>
      <w:r w:rsidR="007C1F50">
        <w:t xml:space="preserve"> na oblast </w:t>
      </w:r>
      <w:r w:rsidR="00775BD9">
        <w:t xml:space="preserve">identifikace, hodnocení a řešení rizik s akcentem na problematiku </w:t>
      </w:r>
      <w:r w:rsidR="00110EF8">
        <w:t>environmentální bezpečnosti</w:t>
      </w:r>
      <w:r w:rsidR="00775BD9">
        <w:t xml:space="preserve">. </w:t>
      </w:r>
      <w:r w:rsidR="00DE10A8">
        <w:t xml:space="preserve"> </w:t>
      </w:r>
      <w:r w:rsidR="00737269">
        <w:t>V rámci odborné</w:t>
      </w:r>
      <w:r>
        <w:t xml:space="preserve"> činnosti těží mimo jiné ze zkušeností z podnikové sféry</w:t>
      </w:r>
      <w:r w:rsidR="007E6C53">
        <w:t xml:space="preserve"> a výzkumnými ústavy v tuzemsku i v zahraničí</w:t>
      </w:r>
      <w:r>
        <w:t>, ve kterých aktivně působil, anebo s nimi úzce spolupracoval</w:t>
      </w:r>
      <w:r w:rsidR="00737269">
        <w:t>. Tyto zkušenosti se zrcadlí i v jeho výuce, kde jako přednášející často využívá metodu případových studií z</w:t>
      </w:r>
      <w:r w:rsidR="00F77D84">
        <w:t> </w:t>
      </w:r>
      <w:r w:rsidR="00737269">
        <w:t>praxe</w:t>
      </w:r>
      <w:r w:rsidR="00F77D84">
        <w:t xml:space="preserve"> a na cvičeních se studenty řeší konkrétní příklady</w:t>
      </w:r>
      <w:r w:rsidR="00737269">
        <w:t xml:space="preserve">.  </w:t>
      </w:r>
    </w:p>
    <w:p w:rsidR="00417568" w:rsidRDefault="004464D5" w:rsidP="00E95848">
      <w:pPr>
        <w:pStyle w:val="Zkladntext22"/>
        <w:spacing w:before="0" w:after="60" w:line="288" w:lineRule="exact"/>
        <w:ind w:firstLine="0"/>
        <w:jc w:val="both"/>
      </w:pPr>
      <w:r w:rsidRPr="004464D5">
        <w:t xml:space="preserve">Výsledky </w:t>
      </w:r>
      <w:r w:rsidR="00737269">
        <w:t>garantovy</w:t>
      </w:r>
      <w:r>
        <w:t xml:space="preserve"> odborné činnosti byly publikovány </w:t>
      </w:r>
      <w:r w:rsidRPr="004464D5">
        <w:t xml:space="preserve">v tuzemsku i </w:t>
      </w:r>
      <w:r>
        <w:t>v</w:t>
      </w:r>
      <w:r w:rsidR="00110EF8">
        <w:t> </w:t>
      </w:r>
      <w:r w:rsidRPr="004464D5">
        <w:t>zahraničí</w:t>
      </w:r>
      <w:r w:rsidR="00110EF8">
        <w:t xml:space="preserve"> </w:t>
      </w:r>
      <w:r w:rsidR="006541C1">
        <w:t xml:space="preserve">– publikuje v časopisech Q1, Q2 s impakt faktorem, přičemž v databázi Web </w:t>
      </w:r>
      <w:proofErr w:type="spellStart"/>
      <w:r w:rsidR="006541C1">
        <w:t>of</w:t>
      </w:r>
      <w:proofErr w:type="spellEnd"/>
      <w:r w:rsidR="006541C1">
        <w:t xml:space="preserve"> Science má evidovaný </w:t>
      </w:r>
      <w:r w:rsidR="00110EF8">
        <w:t xml:space="preserve">podíl na </w:t>
      </w:r>
      <w:r w:rsidR="00513831">
        <w:t>35</w:t>
      </w:r>
      <w:r w:rsidR="00110EF8">
        <w:t xml:space="preserve"> příspěvcích</w:t>
      </w:r>
      <w:r w:rsidR="007E6C53">
        <w:t xml:space="preserve"> </w:t>
      </w:r>
      <w:r w:rsidR="002E5011">
        <w:t>(156 ohlasů na publikace</w:t>
      </w:r>
      <w:r w:rsidR="00DE10A8">
        <w:t>)</w:t>
      </w:r>
      <w:r w:rsidR="006541C1">
        <w:t xml:space="preserve">. </w:t>
      </w:r>
      <w:r w:rsidR="00DE10A8">
        <w:t>Během svojí kariéry byl</w:t>
      </w:r>
      <w:r w:rsidRPr="004464D5">
        <w:t xml:space="preserve"> členem </w:t>
      </w:r>
      <w:r w:rsidR="00623A2E">
        <w:t xml:space="preserve">mnoha </w:t>
      </w:r>
      <w:r w:rsidRPr="004464D5">
        <w:t xml:space="preserve">vědeckých a oborových rad, řady zahraničních odborných a vědeckých společností, pracovních skupin NATO/ETWG, NATO/EPWG a účastníkem pilotních studií </w:t>
      </w:r>
      <w:proofErr w:type="gramStart"/>
      <w:r w:rsidRPr="004464D5">
        <w:t>NATO a U.S.</w:t>
      </w:r>
      <w:proofErr w:type="gramEnd"/>
      <w:r w:rsidRPr="004464D5">
        <w:t xml:space="preserve"> EPA.</w:t>
      </w:r>
    </w:p>
    <w:p w:rsidR="00CF1572" w:rsidRPr="00135B88" w:rsidRDefault="00CF1572" w:rsidP="00CF1572">
      <w:pPr>
        <w:pStyle w:val="Zkladntext21"/>
        <w:spacing w:after="60" w:line="288" w:lineRule="exact"/>
        <w:ind w:firstLine="0"/>
        <w:jc w:val="both"/>
        <w:rPr>
          <w:b/>
          <w:lang w:val="sk-SK"/>
        </w:rPr>
      </w:pPr>
      <w:r w:rsidRPr="00443301">
        <w:rPr>
          <w:b/>
          <w:lang w:val="sk-SK"/>
        </w:rPr>
        <w:t xml:space="preserve">Publikační </w:t>
      </w:r>
      <w:r w:rsidRPr="00443301">
        <w:rPr>
          <w:b/>
        </w:rPr>
        <w:t>činnost</w:t>
      </w:r>
      <w:r>
        <w:rPr>
          <w:b/>
          <w:lang w:val="sk-SK"/>
        </w:rPr>
        <w:t xml:space="preserve"> (k 23. 8. 2018)</w:t>
      </w:r>
    </w:p>
    <w:p w:rsidR="00CF1572" w:rsidRPr="00135B88" w:rsidRDefault="00CF1572" w:rsidP="00CF1572">
      <w:pPr>
        <w:pStyle w:val="Zkladntext21"/>
        <w:numPr>
          <w:ilvl w:val="0"/>
          <w:numId w:val="14"/>
        </w:numPr>
        <w:spacing w:before="0" w:after="0" w:line="240" w:lineRule="auto"/>
        <w:ind w:firstLine="0"/>
        <w:jc w:val="both"/>
      </w:pPr>
      <w:r w:rsidRPr="00135B88">
        <w:t xml:space="preserve">Počet publikací indexovaných v databáze </w:t>
      </w:r>
      <w:proofErr w:type="spellStart"/>
      <w:r w:rsidRPr="00135B88">
        <w:t>WoS</w:t>
      </w:r>
      <w:proofErr w:type="spellEnd"/>
      <w:r w:rsidRPr="00135B88">
        <w:t xml:space="preserve"> (Web </w:t>
      </w:r>
      <w:proofErr w:type="spellStart"/>
      <w:r w:rsidRPr="00135B88">
        <w:t>of</w:t>
      </w:r>
      <w:proofErr w:type="spellEnd"/>
      <w:r w:rsidRPr="00135B88">
        <w:t xml:space="preserve"> Science </w:t>
      </w:r>
      <w:proofErr w:type="spellStart"/>
      <w:r w:rsidRPr="00135B88">
        <w:t>Core</w:t>
      </w:r>
      <w:proofErr w:type="spellEnd"/>
      <w:r w:rsidRPr="00135B88">
        <w:t xml:space="preserve"> </w:t>
      </w:r>
      <w:proofErr w:type="spellStart"/>
      <w:r w:rsidRPr="00135B88">
        <w:t>Collection</w:t>
      </w:r>
      <w:proofErr w:type="spellEnd"/>
      <w:r w:rsidRPr="00135B88">
        <w:t xml:space="preserve">): </w:t>
      </w:r>
      <w:r w:rsidR="00653444">
        <w:t>35</w:t>
      </w:r>
    </w:p>
    <w:p w:rsidR="00CF1572" w:rsidRPr="00135B88" w:rsidRDefault="00CF1572" w:rsidP="00CF1572">
      <w:pPr>
        <w:pStyle w:val="Zkladntext21"/>
        <w:numPr>
          <w:ilvl w:val="0"/>
          <w:numId w:val="14"/>
        </w:numPr>
        <w:spacing w:before="0" w:after="0" w:line="240" w:lineRule="auto"/>
        <w:ind w:firstLine="0"/>
        <w:jc w:val="both"/>
      </w:pPr>
      <w:r w:rsidRPr="00135B88">
        <w:t xml:space="preserve">Počet citací v databáze </w:t>
      </w:r>
      <w:proofErr w:type="spellStart"/>
      <w:r w:rsidRPr="00135B88">
        <w:t>WoS</w:t>
      </w:r>
      <w:proofErr w:type="spellEnd"/>
      <w:r w:rsidRPr="00135B88">
        <w:t xml:space="preserve"> (Web </w:t>
      </w:r>
      <w:proofErr w:type="spellStart"/>
      <w:r w:rsidRPr="00135B88">
        <w:t>of</w:t>
      </w:r>
      <w:proofErr w:type="spellEnd"/>
      <w:r w:rsidRPr="00135B88">
        <w:t xml:space="preserve"> Science </w:t>
      </w:r>
      <w:proofErr w:type="spellStart"/>
      <w:r w:rsidRPr="00135B88">
        <w:t>Core</w:t>
      </w:r>
      <w:proofErr w:type="spellEnd"/>
      <w:r w:rsidRPr="00135B88">
        <w:t xml:space="preserve"> </w:t>
      </w:r>
      <w:proofErr w:type="spellStart"/>
      <w:r w:rsidRPr="00135B88">
        <w:t>Collection</w:t>
      </w:r>
      <w:proofErr w:type="spellEnd"/>
      <w:r w:rsidRPr="00135B88">
        <w:t xml:space="preserve">): </w:t>
      </w:r>
      <w:r w:rsidR="00653444">
        <w:t>156</w:t>
      </w:r>
      <w:r w:rsidRPr="00135B88">
        <w:t xml:space="preserve"> </w:t>
      </w:r>
    </w:p>
    <w:p w:rsidR="00CF1572" w:rsidRPr="00135B88" w:rsidRDefault="00653444" w:rsidP="00CF1572">
      <w:pPr>
        <w:pStyle w:val="Zkladntext21"/>
        <w:numPr>
          <w:ilvl w:val="0"/>
          <w:numId w:val="14"/>
        </w:numPr>
        <w:spacing w:before="0" w:after="0" w:line="240" w:lineRule="auto"/>
        <w:ind w:firstLine="0"/>
        <w:jc w:val="both"/>
      </w:pPr>
      <w:r>
        <w:t>H-index (</w:t>
      </w:r>
      <w:proofErr w:type="spellStart"/>
      <w:r>
        <w:t>WoS</w:t>
      </w:r>
      <w:proofErr w:type="spellEnd"/>
      <w:r>
        <w:t>): 5</w:t>
      </w:r>
    </w:p>
    <w:p w:rsidR="00CF1572" w:rsidRPr="00135B88" w:rsidRDefault="00CF1572" w:rsidP="00CF1572">
      <w:pPr>
        <w:pStyle w:val="Zkladntext21"/>
        <w:numPr>
          <w:ilvl w:val="0"/>
          <w:numId w:val="14"/>
        </w:numPr>
        <w:spacing w:before="0" w:after="0" w:line="240" w:lineRule="auto"/>
        <w:ind w:firstLine="0"/>
        <w:jc w:val="both"/>
      </w:pPr>
      <w:r w:rsidRPr="00135B88">
        <w:t>Počet publikací in</w:t>
      </w:r>
      <w:r w:rsidR="00653444">
        <w:t xml:space="preserve">dexovaných v databáze </w:t>
      </w:r>
      <w:proofErr w:type="spellStart"/>
      <w:r w:rsidR="00653444">
        <w:t>Scopus</w:t>
      </w:r>
      <w:proofErr w:type="spellEnd"/>
      <w:r w:rsidR="00653444">
        <w:t>: 26</w:t>
      </w:r>
    </w:p>
    <w:p w:rsidR="00CF1572" w:rsidRPr="00135B88" w:rsidRDefault="00CF1572" w:rsidP="00CF1572">
      <w:pPr>
        <w:pStyle w:val="Zkladntext21"/>
        <w:numPr>
          <w:ilvl w:val="0"/>
          <w:numId w:val="14"/>
        </w:numPr>
        <w:spacing w:before="0" w:after="0" w:line="240" w:lineRule="auto"/>
        <w:ind w:firstLine="0"/>
        <w:jc w:val="both"/>
      </w:pPr>
      <w:r w:rsidRPr="00135B88">
        <w:t>Po</w:t>
      </w:r>
      <w:r w:rsidR="00653444">
        <w:t xml:space="preserve">čet citací v databáze </w:t>
      </w:r>
      <w:proofErr w:type="spellStart"/>
      <w:r w:rsidR="00653444">
        <w:t>Scopus</w:t>
      </w:r>
      <w:proofErr w:type="spellEnd"/>
      <w:r w:rsidR="00653444">
        <w:t>: 49</w:t>
      </w:r>
    </w:p>
    <w:p w:rsidR="00CF1572" w:rsidRDefault="00653444" w:rsidP="00CF1572">
      <w:pPr>
        <w:pStyle w:val="Zkladntext21"/>
        <w:numPr>
          <w:ilvl w:val="0"/>
          <w:numId w:val="14"/>
        </w:numPr>
        <w:spacing w:before="0" w:after="0" w:line="240" w:lineRule="auto"/>
        <w:ind w:firstLine="0"/>
        <w:jc w:val="both"/>
      </w:pPr>
      <w:r>
        <w:t>H-index (</w:t>
      </w:r>
      <w:proofErr w:type="spellStart"/>
      <w:r>
        <w:t>Scopus</w:t>
      </w:r>
      <w:proofErr w:type="spellEnd"/>
      <w:r>
        <w:t>): 4</w:t>
      </w:r>
    </w:p>
    <w:p w:rsidR="00CF1572" w:rsidRDefault="00CF1572" w:rsidP="00CF1572">
      <w:pPr>
        <w:pStyle w:val="Zkladntext21"/>
        <w:spacing w:before="0" w:after="0" w:line="240" w:lineRule="auto"/>
        <w:ind w:firstLine="0"/>
        <w:jc w:val="both"/>
      </w:pPr>
    </w:p>
    <w:p w:rsidR="008B7B3B" w:rsidRDefault="008B7B3B" w:rsidP="00CF1572">
      <w:pPr>
        <w:pStyle w:val="Zkladntext21"/>
        <w:spacing w:before="0" w:after="0" w:line="240" w:lineRule="auto"/>
        <w:ind w:firstLine="0"/>
        <w:jc w:val="both"/>
      </w:pPr>
    </w:p>
    <w:p w:rsidR="00653444" w:rsidRPr="00135B88" w:rsidRDefault="00653444" w:rsidP="00CF1572">
      <w:pPr>
        <w:pStyle w:val="Zkladntext21"/>
        <w:spacing w:before="0" w:after="0" w:line="240" w:lineRule="auto"/>
        <w:ind w:firstLine="0"/>
        <w:jc w:val="both"/>
      </w:pPr>
    </w:p>
    <w:p w:rsidR="00CF1572" w:rsidRPr="00806ACE" w:rsidRDefault="00CF1572" w:rsidP="00CF1572">
      <w:pPr>
        <w:pStyle w:val="Zkladntext21"/>
        <w:spacing w:before="0" w:after="0" w:line="240" w:lineRule="auto"/>
        <w:ind w:firstLine="0"/>
        <w:jc w:val="both"/>
        <w:rPr>
          <w:u w:val="single"/>
        </w:rPr>
      </w:pPr>
      <w:r w:rsidRPr="00806ACE">
        <w:rPr>
          <w:u w:val="single"/>
        </w:rPr>
        <w:lastRenderedPageBreak/>
        <w:t>Hlavní publikační činnost v</w:t>
      </w:r>
      <w:r>
        <w:rPr>
          <w:u w:val="single"/>
        </w:rPr>
        <w:t> </w:t>
      </w:r>
      <w:r w:rsidRPr="00806ACE">
        <w:rPr>
          <w:u w:val="single"/>
        </w:rPr>
        <w:t xml:space="preserve">oboru nebo oboru příbuzném: </w:t>
      </w:r>
    </w:p>
    <w:p w:rsidR="003B5548" w:rsidRDefault="003B5548" w:rsidP="009B5DC6">
      <w:pPr>
        <w:pStyle w:val="Zkladntext21"/>
        <w:numPr>
          <w:ilvl w:val="0"/>
          <w:numId w:val="16"/>
        </w:numPr>
        <w:spacing w:before="120" w:after="120" w:line="288" w:lineRule="exact"/>
        <w:ind w:left="641" w:hanging="357"/>
        <w:jc w:val="both"/>
      </w:pPr>
      <w:r>
        <w:t xml:space="preserve">HUZLIK, </w:t>
      </w:r>
      <w:proofErr w:type="spellStart"/>
      <w:r>
        <w:t>Jiri</w:t>
      </w:r>
      <w:proofErr w:type="spellEnd"/>
      <w:r>
        <w:t xml:space="preserve">, BOZEK, </w:t>
      </w:r>
      <w:proofErr w:type="spellStart"/>
      <w:r>
        <w:t>Frantisek</w:t>
      </w:r>
      <w:proofErr w:type="spellEnd"/>
      <w:r>
        <w:t xml:space="preserve"> (25 %), PAWELCZYK, Adam, BOZEK, </w:t>
      </w:r>
      <w:proofErr w:type="spellStart"/>
      <w:r>
        <w:t>Frantisek</w:t>
      </w:r>
      <w:proofErr w:type="spellEnd"/>
      <w:r>
        <w:t xml:space="preserve">, KOLWZAN, Barbara, GRABAS, Kazimierz and STEININGER, </w:t>
      </w:r>
      <w:proofErr w:type="spellStart"/>
      <w:r>
        <w:t>Mieczyslaw</w:t>
      </w:r>
      <w:proofErr w:type="spellEnd"/>
      <w:r>
        <w:t xml:space="preserve">, 2017. </w:t>
      </w:r>
      <w:proofErr w:type="spellStart"/>
      <w:r>
        <w:t>Mitigation</w:t>
      </w:r>
      <w:proofErr w:type="spellEnd"/>
      <w:r>
        <w:t xml:space="preserve"> </w:t>
      </w:r>
      <w:proofErr w:type="spellStart"/>
      <w:r>
        <w:t>of</w:t>
      </w:r>
      <w:proofErr w:type="spellEnd"/>
      <w:r>
        <w:t xml:space="preserve"> </w:t>
      </w:r>
      <w:proofErr w:type="spellStart"/>
      <w:r>
        <w:t>the</w:t>
      </w:r>
      <w:proofErr w:type="spellEnd"/>
      <w:r>
        <w:t xml:space="preserve"> </w:t>
      </w:r>
      <w:proofErr w:type="spellStart"/>
      <w:r>
        <w:t>environmental</w:t>
      </w:r>
      <w:proofErr w:type="spellEnd"/>
      <w:r>
        <w:t xml:space="preserve"> </w:t>
      </w:r>
      <w:proofErr w:type="spellStart"/>
      <w:r>
        <w:t>health</w:t>
      </w:r>
      <w:proofErr w:type="spellEnd"/>
      <w:r>
        <w:t xml:space="preserve"> risk on </w:t>
      </w:r>
      <w:proofErr w:type="spellStart"/>
      <w:r>
        <w:t>military</w:t>
      </w:r>
      <w:proofErr w:type="spellEnd"/>
      <w:r>
        <w:t xml:space="preserve"> air </w:t>
      </w:r>
      <w:proofErr w:type="spellStart"/>
      <w:r>
        <w:t>bases</w:t>
      </w:r>
      <w:proofErr w:type="spellEnd"/>
      <w:r>
        <w:t xml:space="preserve"> </w:t>
      </w:r>
      <w:proofErr w:type="spellStart"/>
      <w:r>
        <w:t>polluted</w:t>
      </w:r>
      <w:proofErr w:type="spellEnd"/>
      <w:r>
        <w:t xml:space="preserve"> </w:t>
      </w:r>
      <w:proofErr w:type="spellStart"/>
      <w:r>
        <w:t>with</w:t>
      </w:r>
      <w:proofErr w:type="spellEnd"/>
      <w:r>
        <w:t xml:space="preserve"> </w:t>
      </w:r>
      <w:proofErr w:type="spellStart"/>
      <w:r>
        <w:t>hydrocarbons</w:t>
      </w:r>
      <w:proofErr w:type="spellEnd"/>
      <w:r>
        <w:t xml:space="preserve">. </w:t>
      </w:r>
      <w:proofErr w:type="spellStart"/>
      <w:r>
        <w:t>Journal</w:t>
      </w:r>
      <w:proofErr w:type="spellEnd"/>
      <w:r>
        <w:t xml:space="preserve"> </w:t>
      </w:r>
      <w:proofErr w:type="spellStart"/>
      <w:r>
        <w:t>of</w:t>
      </w:r>
      <w:proofErr w:type="spellEnd"/>
      <w:r>
        <w:t xml:space="preserve"> </w:t>
      </w:r>
      <w:proofErr w:type="spellStart"/>
      <w:r>
        <w:t>Environmental</w:t>
      </w:r>
      <w:proofErr w:type="spellEnd"/>
      <w:r>
        <w:t xml:space="preserve"> </w:t>
      </w:r>
      <w:proofErr w:type="spellStart"/>
      <w:r>
        <w:t>Engineering</w:t>
      </w:r>
      <w:proofErr w:type="spellEnd"/>
      <w:r>
        <w:t xml:space="preserve">. 143(1), </w:t>
      </w:r>
      <w:proofErr w:type="spellStart"/>
      <w:r>
        <w:t>Article</w:t>
      </w:r>
      <w:proofErr w:type="spellEnd"/>
      <w:r>
        <w:t xml:space="preserve"> </w:t>
      </w:r>
      <w:proofErr w:type="spellStart"/>
      <w:r>
        <w:t>Number</w:t>
      </w:r>
      <w:proofErr w:type="spellEnd"/>
      <w:r>
        <w:t>: 05016007, 9 p. ISSN 1756- 8463. [</w:t>
      </w:r>
      <w:proofErr w:type="spellStart"/>
      <w:r>
        <w:t>Category</w:t>
      </w:r>
      <w:proofErr w:type="spellEnd"/>
      <w:r>
        <w:t xml:space="preserve"> Q2]. </w:t>
      </w:r>
    </w:p>
    <w:p w:rsidR="003B5548" w:rsidRDefault="003B5548" w:rsidP="009B5DC6">
      <w:pPr>
        <w:pStyle w:val="Zkladntext21"/>
        <w:numPr>
          <w:ilvl w:val="0"/>
          <w:numId w:val="16"/>
        </w:numPr>
        <w:spacing w:before="120" w:after="120" w:line="288" w:lineRule="exact"/>
        <w:ind w:left="641" w:hanging="357"/>
        <w:jc w:val="both"/>
      </w:pPr>
      <w:r>
        <w:t xml:space="preserve">PAWELCZYK, Adam, BOZEK, </w:t>
      </w:r>
      <w:proofErr w:type="spellStart"/>
      <w:r>
        <w:t>Frantisek</w:t>
      </w:r>
      <w:proofErr w:type="spellEnd"/>
      <w:r>
        <w:t xml:space="preserve"> (40 %), GRABAS, Kazimierz and CHECMANOWSKI, Jacek, 2017. </w:t>
      </w:r>
      <w:proofErr w:type="spellStart"/>
      <w:r>
        <w:t>Chemical</w:t>
      </w:r>
      <w:proofErr w:type="spellEnd"/>
      <w:r>
        <w:t xml:space="preserve"> </w:t>
      </w:r>
      <w:proofErr w:type="spellStart"/>
      <w:r>
        <w:t>elimination</w:t>
      </w:r>
      <w:proofErr w:type="spellEnd"/>
      <w:r>
        <w:t xml:space="preserve"> </w:t>
      </w:r>
      <w:proofErr w:type="spellStart"/>
      <w:r>
        <w:t>of</w:t>
      </w:r>
      <w:proofErr w:type="spellEnd"/>
      <w:r>
        <w:t xml:space="preserve"> </w:t>
      </w:r>
      <w:proofErr w:type="spellStart"/>
      <w:r>
        <w:t>the</w:t>
      </w:r>
      <w:proofErr w:type="spellEnd"/>
      <w:r>
        <w:t xml:space="preserve"> </w:t>
      </w:r>
      <w:proofErr w:type="spellStart"/>
      <w:r>
        <w:t>harmful</w:t>
      </w:r>
      <w:proofErr w:type="spellEnd"/>
      <w:r>
        <w:t xml:space="preserve"> </w:t>
      </w:r>
      <w:proofErr w:type="spellStart"/>
      <w:r>
        <w:t>properties</w:t>
      </w:r>
      <w:proofErr w:type="spellEnd"/>
      <w:r>
        <w:t xml:space="preserve"> </w:t>
      </w:r>
      <w:proofErr w:type="spellStart"/>
      <w:r>
        <w:t>of</w:t>
      </w:r>
      <w:proofErr w:type="spellEnd"/>
      <w:r>
        <w:t xml:space="preserve"> </w:t>
      </w:r>
      <w:proofErr w:type="spellStart"/>
      <w:r>
        <w:t>asbestos</w:t>
      </w:r>
      <w:proofErr w:type="spellEnd"/>
      <w:r>
        <w:t xml:space="preserve"> </w:t>
      </w:r>
      <w:proofErr w:type="spellStart"/>
      <w:r>
        <w:t>from</w:t>
      </w:r>
      <w:proofErr w:type="spellEnd"/>
      <w:r>
        <w:t xml:space="preserve"> </w:t>
      </w:r>
      <w:proofErr w:type="spellStart"/>
      <w:r>
        <w:t>military</w:t>
      </w:r>
      <w:proofErr w:type="spellEnd"/>
      <w:r>
        <w:t xml:space="preserve"> </w:t>
      </w:r>
      <w:proofErr w:type="spellStart"/>
      <w:r>
        <w:t>facilities</w:t>
      </w:r>
      <w:proofErr w:type="spellEnd"/>
      <w:r>
        <w:t xml:space="preserve">. </w:t>
      </w:r>
      <w:proofErr w:type="spellStart"/>
      <w:r>
        <w:t>Waste</w:t>
      </w:r>
      <w:proofErr w:type="spellEnd"/>
      <w:r>
        <w:t xml:space="preserve"> Management. 61, 377-385. ISSN 0956-053X. [</w:t>
      </w:r>
      <w:proofErr w:type="spellStart"/>
      <w:r>
        <w:t>Category</w:t>
      </w:r>
      <w:proofErr w:type="spellEnd"/>
      <w:r>
        <w:t xml:space="preserve"> Q1]. </w:t>
      </w:r>
    </w:p>
    <w:p w:rsidR="003B5548" w:rsidRDefault="003B5548" w:rsidP="009B5DC6">
      <w:pPr>
        <w:pStyle w:val="Zkladntext21"/>
        <w:numPr>
          <w:ilvl w:val="0"/>
          <w:numId w:val="16"/>
        </w:numPr>
        <w:spacing w:before="120" w:after="120" w:line="288" w:lineRule="exact"/>
        <w:ind w:left="641" w:hanging="357"/>
        <w:jc w:val="both"/>
      </w:pPr>
      <w:r>
        <w:t xml:space="preserve">HUZLIK, </w:t>
      </w:r>
      <w:proofErr w:type="spellStart"/>
      <w:r>
        <w:t>Jiri</w:t>
      </w:r>
      <w:proofErr w:type="spellEnd"/>
      <w:r>
        <w:t xml:space="preserve">, BOZEK, František (30 %), PAWELCZYK, Adam, LICBINSKY, Roman, NAPLAVOVA, Magdalena and PONDELICEK, Michael, 2017. </w:t>
      </w:r>
      <w:proofErr w:type="spellStart"/>
      <w:r>
        <w:t>Identifying</w:t>
      </w:r>
      <w:proofErr w:type="spellEnd"/>
      <w:r>
        <w:t xml:space="preserve"> risk </w:t>
      </w:r>
      <w:proofErr w:type="spellStart"/>
      <w:r>
        <w:t>sources</w:t>
      </w:r>
      <w:proofErr w:type="spellEnd"/>
      <w:r>
        <w:t xml:space="preserve"> </w:t>
      </w:r>
      <w:proofErr w:type="spellStart"/>
      <w:r>
        <w:t>of</w:t>
      </w:r>
      <w:proofErr w:type="spellEnd"/>
      <w:r>
        <w:t xml:space="preserve"> air </w:t>
      </w:r>
      <w:proofErr w:type="spellStart"/>
      <w:r>
        <w:t>contamination</w:t>
      </w:r>
      <w:proofErr w:type="spellEnd"/>
      <w:r>
        <w:t xml:space="preserve"> by </w:t>
      </w:r>
      <w:proofErr w:type="spellStart"/>
      <w:r>
        <w:t>polycyclic</w:t>
      </w:r>
      <w:proofErr w:type="spellEnd"/>
      <w:r>
        <w:t xml:space="preserve"> </w:t>
      </w:r>
      <w:proofErr w:type="spellStart"/>
      <w:r>
        <w:t>aromatic</w:t>
      </w:r>
      <w:proofErr w:type="spellEnd"/>
      <w:r>
        <w:t xml:space="preserve"> </w:t>
      </w:r>
      <w:proofErr w:type="spellStart"/>
      <w:r>
        <w:t>hydrocarbons</w:t>
      </w:r>
      <w:proofErr w:type="spellEnd"/>
      <w:r>
        <w:t xml:space="preserve">. </w:t>
      </w:r>
      <w:proofErr w:type="spellStart"/>
      <w:r>
        <w:t>Chemosphere</w:t>
      </w:r>
      <w:proofErr w:type="spellEnd"/>
      <w:r>
        <w:t>. 183, 139 146. ISSN 0045-6535. [</w:t>
      </w:r>
      <w:proofErr w:type="spellStart"/>
      <w:r>
        <w:t>Category</w:t>
      </w:r>
      <w:proofErr w:type="spellEnd"/>
      <w:r>
        <w:t xml:space="preserve"> Q1]. BOZEK, František (35 %), BUMBOVA, Alena, </w:t>
      </w:r>
    </w:p>
    <w:p w:rsidR="003B5548" w:rsidRDefault="003B5548" w:rsidP="009B5DC6">
      <w:pPr>
        <w:pStyle w:val="Zkladntext21"/>
        <w:numPr>
          <w:ilvl w:val="0"/>
          <w:numId w:val="16"/>
        </w:numPr>
        <w:spacing w:before="120" w:after="120" w:line="288" w:lineRule="exact"/>
        <w:ind w:left="641" w:hanging="357"/>
        <w:jc w:val="both"/>
      </w:pPr>
      <w:r>
        <w:t xml:space="preserve">BAKOS Eduard, BOZEK, Alexandr and DVORAK, </w:t>
      </w:r>
      <w:proofErr w:type="spellStart"/>
      <w:r>
        <w:t>Jiri</w:t>
      </w:r>
      <w:proofErr w:type="spellEnd"/>
      <w:r>
        <w:t xml:space="preserve">, 2015. </w:t>
      </w:r>
      <w:proofErr w:type="spellStart"/>
      <w:r>
        <w:t>Semi</w:t>
      </w:r>
      <w:proofErr w:type="spellEnd"/>
      <w:r>
        <w:t xml:space="preserve"> </w:t>
      </w:r>
      <w:proofErr w:type="spellStart"/>
      <w:r>
        <w:t>quantitative</w:t>
      </w:r>
      <w:proofErr w:type="spellEnd"/>
      <w:r>
        <w:t xml:space="preserve"> risk </w:t>
      </w:r>
      <w:proofErr w:type="spellStart"/>
      <w:r>
        <w:t>assessment</w:t>
      </w:r>
      <w:proofErr w:type="spellEnd"/>
      <w:r>
        <w:t xml:space="preserve"> </w:t>
      </w:r>
      <w:proofErr w:type="spellStart"/>
      <w:r>
        <w:t>of</w:t>
      </w:r>
      <w:proofErr w:type="spellEnd"/>
      <w:r>
        <w:t xml:space="preserve"> </w:t>
      </w:r>
      <w:proofErr w:type="spellStart"/>
      <w:r>
        <w:t>groundwater</w:t>
      </w:r>
      <w:proofErr w:type="spellEnd"/>
      <w:r>
        <w:t xml:space="preserve"> </w:t>
      </w:r>
      <w:proofErr w:type="spellStart"/>
      <w:r>
        <w:t>resources</w:t>
      </w:r>
      <w:proofErr w:type="spellEnd"/>
      <w:r>
        <w:t xml:space="preserve"> </w:t>
      </w:r>
      <w:proofErr w:type="spellStart"/>
      <w:r>
        <w:t>for</w:t>
      </w:r>
      <w:proofErr w:type="spellEnd"/>
      <w:r>
        <w:t xml:space="preserve"> </w:t>
      </w:r>
      <w:proofErr w:type="spellStart"/>
      <w:r>
        <w:t>emergency</w:t>
      </w:r>
      <w:proofErr w:type="spellEnd"/>
      <w:r>
        <w:t xml:space="preserve"> </w:t>
      </w:r>
      <w:proofErr w:type="spellStart"/>
      <w:r>
        <w:t>water</w:t>
      </w:r>
      <w:proofErr w:type="spellEnd"/>
      <w:r>
        <w:t xml:space="preserve"> </w:t>
      </w:r>
      <w:proofErr w:type="spellStart"/>
      <w:r>
        <w:t>supply</w:t>
      </w:r>
      <w:proofErr w:type="spellEnd"/>
      <w:r>
        <w:t xml:space="preserve">. </w:t>
      </w:r>
      <w:proofErr w:type="spellStart"/>
      <w:r>
        <w:t>Journal</w:t>
      </w:r>
      <w:proofErr w:type="spellEnd"/>
      <w:r>
        <w:t xml:space="preserve"> </w:t>
      </w:r>
      <w:proofErr w:type="spellStart"/>
      <w:r>
        <w:t>of</w:t>
      </w:r>
      <w:proofErr w:type="spellEnd"/>
      <w:r>
        <w:t xml:space="preserve"> Risk </w:t>
      </w:r>
      <w:proofErr w:type="spellStart"/>
      <w:r>
        <w:t>Research</w:t>
      </w:r>
      <w:proofErr w:type="spellEnd"/>
      <w:r>
        <w:t>. 18(4), 505 520. ISSN 1366-9877. [</w:t>
      </w:r>
      <w:proofErr w:type="spellStart"/>
      <w:r>
        <w:t>Category</w:t>
      </w:r>
      <w:proofErr w:type="spellEnd"/>
      <w:r>
        <w:t xml:space="preserve"> Q2]. </w:t>
      </w:r>
    </w:p>
    <w:p w:rsidR="003B5548" w:rsidRDefault="003B5548" w:rsidP="009B5DC6">
      <w:pPr>
        <w:pStyle w:val="Zkladntext21"/>
        <w:numPr>
          <w:ilvl w:val="0"/>
          <w:numId w:val="16"/>
        </w:numPr>
        <w:spacing w:before="120" w:after="120" w:line="288" w:lineRule="exact"/>
        <w:ind w:left="641" w:hanging="357"/>
        <w:jc w:val="both"/>
      </w:pPr>
      <w:r>
        <w:t xml:space="preserve">BOZEK, </w:t>
      </w:r>
      <w:proofErr w:type="spellStart"/>
      <w:r>
        <w:t>Frantisek</w:t>
      </w:r>
      <w:proofErr w:type="spellEnd"/>
      <w:r>
        <w:t xml:space="preserve"> (40 %), HUZLIK, </w:t>
      </w:r>
      <w:proofErr w:type="spellStart"/>
      <w:r>
        <w:t>Jiri</w:t>
      </w:r>
      <w:proofErr w:type="spellEnd"/>
      <w:r>
        <w:t xml:space="preserve">, PAWELCZYK, Adam, HOZA, </w:t>
      </w:r>
      <w:proofErr w:type="spellStart"/>
      <w:r>
        <w:t>Ignac</w:t>
      </w:r>
      <w:proofErr w:type="spellEnd"/>
      <w:r>
        <w:t xml:space="preserve">, NAPLAVOVA, Magdalena and JEDLICKA, </w:t>
      </w:r>
      <w:proofErr w:type="spellStart"/>
      <w:r>
        <w:t>Jiri</w:t>
      </w:r>
      <w:proofErr w:type="spellEnd"/>
      <w:r>
        <w:t xml:space="preserve">, 2016. </w:t>
      </w:r>
      <w:proofErr w:type="spellStart"/>
      <w:r>
        <w:t>Polycyclic</w:t>
      </w:r>
      <w:proofErr w:type="spellEnd"/>
      <w:r>
        <w:t xml:space="preserve"> </w:t>
      </w:r>
      <w:proofErr w:type="spellStart"/>
      <w:r>
        <w:t>aromatic</w:t>
      </w:r>
      <w:proofErr w:type="spellEnd"/>
      <w:r>
        <w:t xml:space="preserve"> </w:t>
      </w:r>
      <w:proofErr w:type="spellStart"/>
      <w:r>
        <w:t>hydrocarbon</w:t>
      </w:r>
      <w:proofErr w:type="spellEnd"/>
      <w:r>
        <w:t xml:space="preserve"> </w:t>
      </w:r>
      <w:proofErr w:type="spellStart"/>
      <w:r>
        <w:t>adsorption</w:t>
      </w:r>
      <w:proofErr w:type="spellEnd"/>
      <w:r>
        <w:t xml:space="preserve"> on </w:t>
      </w:r>
      <w:proofErr w:type="spellStart"/>
      <w:r>
        <w:t>selected</w:t>
      </w:r>
      <w:proofErr w:type="spellEnd"/>
      <w:r>
        <w:t xml:space="preserve"> solid </w:t>
      </w:r>
      <w:proofErr w:type="spellStart"/>
      <w:r>
        <w:t>particulate</w:t>
      </w:r>
      <w:proofErr w:type="spellEnd"/>
      <w:r>
        <w:t xml:space="preserve"> </w:t>
      </w:r>
      <w:proofErr w:type="spellStart"/>
      <w:r>
        <w:t>matter</w:t>
      </w:r>
      <w:proofErr w:type="spellEnd"/>
      <w:r>
        <w:t xml:space="preserve"> </w:t>
      </w:r>
      <w:proofErr w:type="spellStart"/>
      <w:r>
        <w:t>fractions</w:t>
      </w:r>
      <w:proofErr w:type="spellEnd"/>
      <w:r>
        <w:t xml:space="preserve">. </w:t>
      </w:r>
      <w:proofErr w:type="spellStart"/>
      <w:r>
        <w:t>Atmospheric</w:t>
      </w:r>
      <w:proofErr w:type="spellEnd"/>
      <w:r>
        <w:t xml:space="preserve"> </w:t>
      </w:r>
      <w:proofErr w:type="spellStart"/>
      <w:r>
        <w:t>Environment</w:t>
      </w:r>
      <w:proofErr w:type="spellEnd"/>
      <w:r>
        <w:t>. 126, 128-135. ISSN 1352-2310. [</w:t>
      </w:r>
      <w:proofErr w:type="spellStart"/>
      <w:r>
        <w:t>Category</w:t>
      </w:r>
      <w:proofErr w:type="spellEnd"/>
      <w:r>
        <w:t xml:space="preserve"> Q1]. </w:t>
      </w:r>
    </w:p>
    <w:p w:rsidR="00CF1572" w:rsidRDefault="00CF1572" w:rsidP="00CF1572">
      <w:pPr>
        <w:pStyle w:val="Zkladntext21"/>
        <w:spacing w:before="0" w:after="0" w:line="240" w:lineRule="auto"/>
        <w:ind w:firstLine="0"/>
        <w:jc w:val="both"/>
      </w:pPr>
    </w:p>
    <w:p w:rsidR="00090853" w:rsidRDefault="009B5DC6" w:rsidP="009B5DC6">
      <w:pPr>
        <w:pStyle w:val="Zkladntext21"/>
        <w:spacing w:before="0" w:after="120" w:line="288" w:lineRule="exact"/>
        <w:ind w:firstLine="0"/>
        <w:jc w:val="both"/>
      </w:pPr>
      <w:r>
        <w:t xml:space="preserve">Pod vedením prof. Božka bylo úspěšně obhájeno 11 disertačních prací, mnohokrát rovněž působil jako člen komisí pro jmenovací a habilitační řízení. V rámci vědecké činnosti v současnosti spolupracuje s dalšími akademickými pracovníky FLKŘ – zejména s dr. Konečným, dr. Tomaštíkem, dr. Vargovou a </w:t>
      </w:r>
      <w:r w:rsidR="00976999">
        <w:t xml:space="preserve">dr. </w:t>
      </w:r>
      <w:proofErr w:type="spellStart"/>
      <w:r w:rsidR="00976999">
        <w:t>Viskupem</w:t>
      </w:r>
      <w:proofErr w:type="spellEnd"/>
      <w:r>
        <w:t>, kteří po jeho boku získávají zkušenosti k dalšímu kvalifikačnímu růstu.</w:t>
      </w:r>
    </w:p>
    <w:p w:rsidR="006D453F" w:rsidRPr="009B5DC6" w:rsidRDefault="00CF1572" w:rsidP="009B5DC6">
      <w:pPr>
        <w:pStyle w:val="Zkladntext21"/>
        <w:spacing w:before="0" w:after="600" w:line="288" w:lineRule="exact"/>
        <w:ind w:firstLine="0"/>
        <w:jc w:val="both"/>
        <w:rPr>
          <w:rStyle w:val="Nadpis30"/>
          <w:rFonts w:eastAsia="Arial Unicode MS"/>
          <w:sz w:val="21"/>
          <w:szCs w:val="21"/>
          <w:lang w:bidi="ar-SA"/>
        </w:rPr>
      </w:pPr>
      <w:r>
        <w:t xml:space="preserve">Dle výše uvedeného je zřejmé, že jeho </w:t>
      </w:r>
      <w:r w:rsidR="009B5DC6">
        <w:t xml:space="preserve">odborné </w:t>
      </w:r>
      <w:r>
        <w:t xml:space="preserve">zaměření </w:t>
      </w:r>
      <w:r w:rsidR="009B5DC6">
        <w:t>je plně v souladu se</w:t>
      </w:r>
      <w:r w:rsidRPr="005D0E72">
        <w:t xml:space="preserve"> zaměřením předkládaného studijního programu.</w:t>
      </w:r>
      <w:r>
        <w:t xml:space="preserve"> Garant je akademickým pracovníkem UTB ve Zlíně a působí zde na základě pracovní smlouvy s celkovou týdenní pracovní dobou odpovídající stanovené týdenní pracovní době podle § 79 zákoníku práce.</w:t>
      </w:r>
      <w:bookmarkStart w:id="109" w:name="bookmark28"/>
      <w:ins w:id="110" w:author="Dokulil Jiří" w:date="2018-11-19T03:39:00Z">
        <w:r w:rsidR="00090853">
          <w:t xml:space="preserve"> Platnost této pracovní smlouvy sice skončí 28. 2. 201</w:t>
        </w:r>
        <w:del w:id="111" w:author="PS" w:date="2018-11-24T19:21:00Z">
          <w:r w:rsidR="00090853" w:rsidDel="00FF482B">
            <w:delText>8</w:delText>
          </w:r>
        </w:del>
      </w:ins>
      <w:ins w:id="112" w:author="PS" w:date="2018-11-24T19:21:00Z">
        <w:r w:rsidR="00FF482B">
          <w:t>9</w:t>
        </w:r>
      </w:ins>
      <w:ins w:id="113" w:author="Dokulil Jiří" w:date="2018-11-19T03:39:00Z">
        <w:r w:rsidR="00090853">
          <w:t xml:space="preserve">, </w:t>
        </w:r>
      </w:ins>
      <w:ins w:id="114" w:author="Dokulil Jiří" w:date="2018-11-19T03:40:00Z">
        <w:r w:rsidR="00090853">
          <w:t>od března však bude s garantem uzavřena smlouva na dobu neurčitou.</w:t>
        </w:r>
      </w:ins>
      <w:ins w:id="115" w:author="Dokulil Jiří" w:date="2018-11-19T03:39:00Z">
        <w:r w:rsidR="00090853">
          <w:t xml:space="preserve"> </w:t>
        </w:r>
      </w:ins>
    </w:p>
    <w:p w:rsidR="00E609F7" w:rsidRDefault="007F68E5">
      <w:pPr>
        <w:pStyle w:val="Nadpis32"/>
        <w:keepNext/>
        <w:keepLines/>
        <w:shd w:val="clear" w:color="auto" w:fill="auto"/>
        <w:spacing w:before="0" w:after="42" w:line="240" w:lineRule="exact"/>
        <w:ind w:left="420"/>
        <w:rPr>
          <w:rStyle w:val="Nadpis30"/>
          <w:color w:val="70AD47" w:themeColor="accent6"/>
        </w:rPr>
      </w:pPr>
      <w:r w:rsidRPr="00016D7E">
        <w:rPr>
          <w:rStyle w:val="Nadpis30"/>
          <w:color w:val="70AD47" w:themeColor="accent6"/>
        </w:rPr>
        <w:t>Personální zabezpečení studijního programu</w:t>
      </w:r>
      <w:bookmarkEnd w:id="109"/>
    </w:p>
    <w:p w:rsidR="009B5DC6" w:rsidRPr="00016D7E" w:rsidRDefault="009B5DC6">
      <w:pPr>
        <w:pStyle w:val="Nadpis32"/>
        <w:keepNext/>
        <w:keepLines/>
        <w:shd w:val="clear" w:color="auto" w:fill="auto"/>
        <w:spacing w:before="0" w:after="42" w:line="240" w:lineRule="exact"/>
        <w:ind w:left="420"/>
        <w:rPr>
          <w:color w:val="70AD47" w:themeColor="accent6"/>
        </w:rPr>
      </w:pPr>
    </w:p>
    <w:p w:rsidR="00E609F7" w:rsidRDefault="007F68E5" w:rsidP="009B5DC6">
      <w:pPr>
        <w:pStyle w:val="Zkladntext72"/>
        <w:shd w:val="clear" w:color="auto" w:fill="auto"/>
        <w:spacing w:before="0" w:after="173" w:line="288" w:lineRule="exact"/>
        <w:ind w:left="1140"/>
        <w:jc w:val="left"/>
      </w:pPr>
      <w:r>
        <w:t>• Zhodnocení celkového personálního zabezpečení studijního programu z hlediska naplnění standardů</w:t>
      </w:r>
    </w:p>
    <w:p w:rsidR="00E609F7" w:rsidRDefault="007F68E5" w:rsidP="009B5DC6">
      <w:pPr>
        <w:pStyle w:val="Nadpis40"/>
        <w:keepNext/>
        <w:keepLines/>
        <w:shd w:val="clear" w:color="auto" w:fill="auto"/>
        <w:spacing w:after="122"/>
        <w:ind w:left="3578"/>
      </w:pPr>
      <w:bookmarkStart w:id="116" w:name="bookmark29"/>
      <w:r>
        <w:t>Standardy 6.1-6.2, 6.7-6.8</w:t>
      </w:r>
      <w:bookmarkEnd w:id="116"/>
    </w:p>
    <w:p w:rsidR="006D453F" w:rsidRPr="006D453F" w:rsidRDefault="007F68E5" w:rsidP="006D453F">
      <w:pPr>
        <w:pStyle w:val="Zkladntext22"/>
        <w:shd w:val="clear" w:color="auto" w:fill="auto"/>
        <w:spacing w:before="0" w:after="60" w:line="288" w:lineRule="exact"/>
        <w:ind w:firstLine="0"/>
        <w:jc w:val="both"/>
      </w:pPr>
      <w:r>
        <w:t xml:space="preserve">Zabezpečení kvality výuky studijního programu souvisí s celkovým personálním zabezpečením výuky na Fakultě </w:t>
      </w:r>
      <w:r w:rsidR="006D453F">
        <w:t>logistiky a krizového řízení</w:t>
      </w:r>
      <w:r>
        <w:t xml:space="preserve"> UTB ve Zlíně. Personální zabezpečení studijního programu </w:t>
      </w:r>
      <w:r w:rsidR="00F46E40">
        <w:t>Management rizik</w:t>
      </w:r>
      <w:r>
        <w:t xml:space="preserve"> </w:t>
      </w:r>
      <w:r w:rsidR="00F46E40">
        <w:t>odpovídá požadavkům</w:t>
      </w:r>
      <w:r>
        <w:t xml:space="preserve"> standardů pro akreditaci d</w:t>
      </w:r>
      <w:r w:rsidR="00F46E40">
        <w:t xml:space="preserve">aného typu studijního programu - </w:t>
      </w:r>
      <w:r>
        <w:t>garanti a klíčoví vyučující jsou zaměstnanci UTB ve Zlíně s celkovou týdenní pracovní dobou odpovídající stanovené týdenní pracovní době podle § 79 zákoníku práce, s pracovní smlouvou na dobu neurčitou. V případě personálního zabezpečení pracovníků s term</w:t>
      </w:r>
      <w:r w:rsidR="006D453F">
        <w:t>ínovanou pracovní smlouvou nebo</w:t>
      </w:r>
      <w:r w:rsidR="006D453F" w:rsidRPr="006D453F">
        <w:t xml:space="preserve"> pracujících v režimu DPP se předpokládá prodloužení smlouvy, respektive uzavření nové dohody tak, aby byla zajištěna kvalita a kontinuita výuky po celou předpokládanou dobu platnosti akreditace.</w:t>
      </w:r>
    </w:p>
    <w:p w:rsidR="001762E9" w:rsidRDefault="006D453F" w:rsidP="00C24EB0">
      <w:pPr>
        <w:pStyle w:val="Zkladntext22"/>
        <w:spacing w:before="0" w:after="60" w:line="288" w:lineRule="atLeast"/>
        <w:ind w:firstLine="0"/>
        <w:jc w:val="both"/>
      </w:pPr>
      <w:r w:rsidRPr="006D453F">
        <w:t xml:space="preserve">Počet </w:t>
      </w:r>
      <w:r w:rsidR="00F46E40">
        <w:t xml:space="preserve">a struktura </w:t>
      </w:r>
      <w:r w:rsidRPr="006D453F">
        <w:t xml:space="preserve">akademických pracovníků zabezpečujících studijní program </w:t>
      </w:r>
      <w:r w:rsidR="00F46E40">
        <w:t>Management rizik</w:t>
      </w:r>
      <w:r w:rsidR="001762E9">
        <w:t xml:space="preserve"> odpovídají</w:t>
      </w:r>
      <w:r w:rsidRPr="006D453F">
        <w:t xml:space="preserve"> </w:t>
      </w:r>
      <w:r w:rsidRPr="006D453F">
        <w:lastRenderedPageBreak/>
        <w:t xml:space="preserve">typu studijního programu, </w:t>
      </w:r>
      <w:r w:rsidR="001762E9">
        <w:t>vybraným oblastem vzdělávání (Bezpečnostní obory - 75 %;</w:t>
      </w:r>
      <w:r w:rsidR="00F46E40">
        <w:t xml:space="preserve"> </w:t>
      </w:r>
      <w:r w:rsidR="001762E9">
        <w:t>E</w:t>
      </w:r>
      <w:r w:rsidR="0040136C">
        <w:t xml:space="preserve">konomické obory - </w:t>
      </w:r>
      <w:r w:rsidR="00F46E40">
        <w:t xml:space="preserve">25 %), </w:t>
      </w:r>
      <w:r w:rsidRPr="006D453F">
        <w:t xml:space="preserve">formě studia, metodám výuky a </w:t>
      </w:r>
      <w:r w:rsidR="00C24EB0">
        <w:t>předpokládanému počtu studentů.</w:t>
      </w:r>
      <w:r w:rsidR="001762E9">
        <w:t xml:space="preserve"> </w:t>
      </w:r>
      <w:r w:rsidR="001762E9" w:rsidRPr="006D453F">
        <w:t>UTB ve Zlíně má vypracovánu účinnou strategii personálního rozvoje akademických pracovníků a existující motivační nástroje pro jejich další rozvoj. Personální rozvoj je úzce spojen s možnostmi, které UTB ve Zlíně poskytuje svým akademickým pracovníkům, kteří se ucházejí o jmenování docentem nebo profesorem</w:t>
      </w:r>
      <w:r w:rsidR="001762E9">
        <w:t>.</w:t>
      </w:r>
      <w:r w:rsidR="001762E9" w:rsidRPr="006D453F">
        <w:t xml:space="preserve"> Univerzita rovněž podporuje vzdělávání v doktorském stupni studia, ve kterém jsou vychováváni noví</w:t>
      </w:r>
      <w:r w:rsidR="001762E9">
        <w:t>,</w:t>
      </w:r>
      <w:r w:rsidR="001762E9" w:rsidRPr="006D453F">
        <w:t xml:space="preserve"> kvalitní pedagogičtí a tvůrčí pracovníci. Jednotlivé stupně karié</w:t>
      </w:r>
      <w:r w:rsidR="001762E9">
        <w:t xml:space="preserve">rního postupu (asistent-odborný </w:t>
      </w:r>
      <w:r w:rsidR="001762E9" w:rsidRPr="006D453F">
        <w:t>asistent-docent-profesor) se pak odrážejí v odpovídajícím odměňování (Mzdový předpis UTB ve Zlíně)</w:t>
      </w:r>
      <w:r w:rsidR="001762E9" w:rsidRPr="006D7347">
        <w:rPr>
          <w:vertAlign w:val="superscript"/>
        </w:rPr>
        <w:footnoteReference w:id="36"/>
      </w:r>
      <w:r w:rsidR="001762E9" w:rsidRPr="006D453F">
        <w:t>.</w:t>
      </w:r>
    </w:p>
    <w:p w:rsidR="006D453F" w:rsidRPr="006D453F" w:rsidRDefault="00C24EB0" w:rsidP="00C24EB0">
      <w:pPr>
        <w:pStyle w:val="Zkladntext22"/>
        <w:shd w:val="clear" w:color="auto" w:fill="auto"/>
        <w:spacing w:before="0" w:after="60" w:line="288" w:lineRule="exact"/>
        <w:ind w:firstLine="0"/>
        <w:jc w:val="both"/>
      </w:pPr>
      <w:r w:rsidRPr="007374E9">
        <w:t xml:space="preserve">Ve studijním programu vyučují </w:t>
      </w:r>
      <w:r>
        <w:t>a</w:t>
      </w:r>
      <w:r w:rsidRPr="007374E9">
        <w:t>kademičtí pracovníci s titulem profesor, docent a pracovníci s vědeckou hodností</w:t>
      </w:r>
      <w:r>
        <w:t>,</w:t>
      </w:r>
      <w:r w:rsidRPr="007374E9">
        <w:t xml:space="preserve"> </w:t>
      </w:r>
      <w:r>
        <w:t>v ojedinělých případech</w:t>
      </w:r>
      <w:r w:rsidRPr="007374E9">
        <w:t xml:space="preserve"> asistenti. Kvalifikační předpoklady, věk, délka týdenní pracovní doby a zkušenosti </w:t>
      </w:r>
      <w:r>
        <w:t>s působením v zahraničí či praxe</w:t>
      </w:r>
      <w:r w:rsidRPr="007374E9">
        <w:t xml:space="preserve"> jsou </w:t>
      </w:r>
      <w:r>
        <w:t>u jednotlivých vyučujících</w:t>
      </w:r>
      <w:r w:rsidRPr="007374E9">
        <w:t xml:space="preserve"> konkretizovány v částec</w:t>
      </w:r>
      <w:r>
        <w:t xml:space="preserve">h C-I - Personální zabezpečení. </w:t>
      </w:r>
      <w:r w:rsidR="006D453F" w:rsidRPr="006D453F">
        <w:t>UTB ve Zlíně má vypracovánu účinnou strategii personálního rozvoje akademických pracovníků a existující motivační nástroje pro jejich další rozvoj. Personální rozvoj je úzce spojen s možnostmi, které UTB ve Zlíně poskytuje svým akademickým pracovníkům, kteří se ucházejí o jmenování docentem nebo profesorem (Rámcová kritéria uplatňovaná při habilitačním řízení a řízení ke jmenování profesorem na Fakultě technologické UTB ve Zlíně)</w:t>
      </w:r>
      <w:r w:rsidR="006D453F" w:rsidRPr="00B60F10">
        <w:rPr>
          <w:vertAlign w:val="superscript"/>
        </w:rPr>
        <w:footnoteReference w:id="37"/>
      </w:r>
      <w:r w:rsidR="006D453F" w:rsidRPr="00B60F10">
        <w:rPr>
          <w:vertAlign w:val="superscript"/>
        </w:rPr>
        <w:t>.</w:t>
      </w:r>
      <w:r w:rsidR="006D453F" w:rsidRPr="006D7347">
        <w:t xml:space="preserve"> </w:t>
      </w:r>
      <w:r w:rsidR="006D453F" w:rsidRPr="006D453F">
        <w:t>Univerzita rovněž podporuje vzdělávání v doktorském stupni studia, ve kterém jsou vychováváni noví a kvalitní pedagogičtí a tvůrčí pracovníci. Jednotlivé stupně kariérního postupu (asistent-odborný asistent-docent-profesor) se pak odrážejí v odpovídajícím odměňování (Mzdový předpis UTB ve Zlíně)</w:t>
      </w:r>
      <w:r w:rsidR="006D453F" w:rsidRPr="006D7347">
        <w:rPr>
          <w:vertAlign w:val="superscript"/>
        </w:rPr>
        <w:footnoteReference w:id="38"/>
      </w:r>
      <w:r w:rsidR="006D453F" w:rsidRPr="006D453F">
        <w:t>.</w:t>
      </w:r>
    </w:p>
    <w:p w:rsidR="008B5824" w:rsidRDefault="007374E9">
      <w:pPr>
        <w:pStyle w:val="Zkladntext22"/>
        <w:shd w:val="clear" w:color="auto" w:fill="auto"/>
        <w:spacing w:before="0" w:after="60" w:line="288" w:lineRule="exact"/>
        <w:ind w:firstLine="0"/>
        <w:jc w:val="both"/>
      </w:pPr>
      <w:r w:rsidRPr="007374E9">
        <w:t xml:space="preserve">Je samozřejmé, že do budoucna je </w:t>
      </w:r>
      <w:r w:rsidR="00B60F10">
        <w:t>nutné</w:t>
      </w:r>
      <w:r w:rsidRPr="007374E9">
        <w:t xml:space="preserve"> počítat s dalším posílením personálního zabezpečení studijního programu, </w:t>
      </w:r>
      <w:r w:rsidR="00F46E40">
        <w:t>a to z hlediska</w:t>
      </w:r>
      <w:r w:rsidRPr="007374E9">
        <w:t xml:space="preserve"> počtu</w:t>
      </w:r>
      <w:r w:rsidR="00C24EB0">
        <w:t xml:space="preserve"> doktorů, docentů a profesorů. Z tohoto důvodu </w:t>
      </w:r>
      <w:r w:rsidR="0040136C">
        <w:t xml:space="preserve">se Ústav </w:t>
      </w:r>
      <w:r w:rsidR="00C24EB0">
        <w:t xml:space="preserve">krizového řízení, </w:t>
      </w:r>
      <w:r w:rsidR="004339C3">
        <w:t>pod který</w:t>
      </w:r>
      <w:r w:rsidR="00C24EB0">
        <w:t xml:space="preserve"> studijní program </w:t>
      </w:r>
      <w:r w:rsidR="004339C3">
        <w:t>spadá</w:t>
      </w:r>
      <w:r w:rsidR="00C24EB0">
        <w:t xml:space="preserve">, </w:t>
      </w:r>
      <w:r w:rsidR="0040136C">
        <w:t>řídí plánem personálního rozvoje</w:t>
      </w:r>
      <w:r w:rsidR="00DA4A35">
        <w:t xml:space="preserve"> a od roku 2017 byla věková struktura ústavu</w:t>
      </w:r>
      <w:r w:rsidR="009F63AE">
        <w:t xml:space="preserve"> značně omlazena. </w:t>
      </w:r>
      <w:r w:rsidR="004339C3">
        <w:t>Z</w:t>
      </w:r>
      <w:r w:rsidR="009F63AE">
        <w:t>ačaly vznikat mezigenerační týmy, jejichž spolupráce spočívá v publikační činnosti a v postupném přenášení výuky z mentora na vybraného nástupce. Po přijetí Ing. Pavla Valáška (doktorand na Fakultě apli</w:t>
      </w:r>
      <w:r w:rsidR="002E5011">
        <w:t>kované informatiky UTB ve Zlíně</w:t>
      </w:r>
      <w:r w:rsidR="009F63AE">
        <w:t xml:space="preserve">) začal tento model </w:t>
      </w:r>
      <w:r w:rsidR="008B5824">
        <w:t xml:space="preserve">nejprve </w:t>
      </w:r>
      <w:r w:rsidR="008A2430">
        <w:t xml:space="preserve">fungovat </w:t>
      </w:r>
      <w:r w:rsidR="008B5824">
        <w:t>v oblasti k</w:t>
      </w:r>
      <w:r w:rsidR="009F63AE">
        <w:t>ybernetické bez</w:t>
      </w:r>
      <w:r w:rsidR="008A2430">
        <w:t xml:space="preserve">pečnosti, kde </w:t>
      </w:r>
      <w:r w:rsidR="00DA37D5">
        <w:t>Ing. Valášek úzce spoluprac</w:t>
      </w:r>
      <w:r w:rsidR="008B5824">
        <w:t>uje s garantem tohoto předmětu a garantem</w:t>
      </w:r>
      <w:r w:rsidR="00DA37D5">
        <w:t xml:space="preserve"> připravované laboratoře aplikované kybernetické bezpečnosti prof. Ing. Jiřím Dvořákem, DrSc. V oblasti analýzy a hodnocení rizik začala po příchodu prof. Ing. Františka Božka, CSc., p</w:t>
      </w:r>
      <w:r w:rsidR="00125B08">
        <w:t>robíhat úzká interakce mezi ním,</w:t>
      </w:r>
      <w:r w:rsidR="00DA37D5">
        <w:t xml:space="preserve"> </w:t>
      </w:r>
      <w:r w:rsidR="00632BE9">
        <w:t>Ing. Slavomírou Vargovou, PhD.,</w:t>
      </w:r>
      <w:r w:rsidR="00DA37D5">
        <w:t xml:space="preserve"> Ing. et Ing. Jiřím Konečným, Ph.D.</w:t>
      </w:r>
      <w:r w:rsidR="00976999">
        <w:t xml:space="preserve"> (od roku 2015 v rámci publikační činnosti úzce spolupracuje rovněž s </w:t>
      </w:r>
      <w:r w:rsidR="00976999" w:rsidRPr="00976999">
        <w:t>prof. Ing. Jiřím Dvořákem, DrSc.</w:t>
      </w:r>
      <w:r w:rsidR="00976999">
        <w:t>)</w:t>
      </w:r>
      <w:r w:rsidR="00DA37D5" w:rsidRPr="00976999">
        <w:t>,</w:t>
      </w:r>
      <w:r w:rsidR="00DA37D5">
        <w:t xml:space="preserve"> </w:t>
      </w:r>
      <w:r w:rsidR="00632BE9">
        <w:t xml:space="preserve">a Ing. Pavlem </w:t>
      </w:r>
      <w:proofErr w:type="spellStart"/>
      <w:r w:rsidR="00632BE9">
        <w:t>Viskupem</w:t>
      </w:r>
      <w:proofErr w:type="spellEnd"/>
      <w:r w:rsidR="00632BE9">
        <w:t xml:space="preserve">, </w:t>
      </w:r>
      <w:r w:rsidR="002E5011">
        <w:t xml:space="preserve">Ph.D., </w:t>
      </w:r>
      <w:r w:rsidR="00125B08">
        <w:t xml:space="preserve">která </w:t>
      </w:r>
      <w:r w:rsidR="00DA37D5">
        <w:t xml:space="preserve">v první polovině roku 2018 </w:t>
      </w:r>
      <w:r w:rsidR="00125B08">
        <w:t xml:space="preserve">mimo jiné </w:t>
      </w:r>
      <w:r w:rsidR="00976999">
        <w:t>vyústila v návštěv</w:t>
      </w:r>
      <w:r w:rsidR="00125B08">
        <w:t xml:space="preserve">u </w:t>
      </w:r>
      <w:r w:rsidR="008B5824">
        <w:t xml:space="preserve">tohoto kolektivu na </w:t>
      </w:r>
      <w:r w:rsidR="00125B08">
        <w:t>dvou odborných konferencí</w:t>
      </w:r>
      <w:ins w:id="117" w:author="Dokulil Jiří" w:date="2018-11-19T03:42:00Z">
        <w:r w:rsidR="00090853">
          <w:t xml:space="preserve">ch. </w:t>
        </w:r>
      </w:ins>
      <w:r w:rsidR="001414E5">
        <w:t xml:space="preserve"> </w:t>
      </w:r>
      <w:ins w:id="118" w:author="Dokulil Jiří" w:date="2018-11-19T03:42:00Z">
        <w:r w:rsidR="00090853">
          <w:t xml:space="preserve">Zmíněná </w:t>
        </w:r>
        <w:r w:rsidR="00090853" w:rsidRPr="00090853">
          <w:t xml:space="preserve">spolupráce by měla v konečném důsledku podpořit brzké zahájení habilitačního řízení u všech tří jmenovaných (plánovaným termínem je první polovina roku 2020) a z tohoto okruhu akademických pracovníků by měl být </w:t>
        </w:r>
      </w:ins>
      <w:ins w:id="119" w:author="Dokulil Jiří" w:date="2018-11-19T03:43:00Z">
        <w:r w:rsidR="00090853">
          <w:t xml:space="preserve">současně </w:t>
        </w:r>
      </w:ins>
      <w:ins w:id="120" w:author="Dokulil Jiří" w:date="2018-11-19T03:42:00Z">
        <w:r w:rsidR="00090853" w:rsidRPr="00090853">
          <w:t>vybrán po</w:t>
        </w:r>
        <w:r w:rsidR="00090853">
          <w:t>kračovatel současného garanta.</w:t>
        </w:r>
      </w:ins>
      <w:del w:id="121" w:author="Dokulil Jiří" w:date="2018-11-19T03:42:00Z">
        <w:r w:rsidR="001414E5" w:rsidDel="00090853">
          <w:delText xml:space="preserve">a v konečném důsledku by měla podpořit brzké zahájení habilitačního řízení u </w:delText>
        </w:r>
        <w:r w:rsidR="00632BE9" w:rsidDel="00090853">
          <w:delText>všech tří</w:delText>
        </w:r>
        <w:r w:rsidR="001414E5" w:rsidDel="00090853">
          <w:delText xml:space="preserve"> jmenovaných. </w:delText>
        </w:r>
      </w:del>
    </w:p>
    <w:p w:rsidR="00822CD3" w:rsidRDefault="001414E5">
      <w:pPr>
        <w:pStyle w:val="Zkladntext22"/>
        <w:shd w:val="clear" w:color="auto" w:fill="auto"/>
        <w:spacing w:before="0" w:after="60" w:line="288" w:lineRule="exact"/>
        <w:ind w:firstLine="0"/>
        <w:jc w:val="both"/>
        <w:rPr>
          <w:ins w:id="122" w:author="Dokulil Jiří" w:date="2018-11-19T03:45:00Z"/>
        </w:rPr>
      </w:pPr>
      <w:r>
        <w:t>Se začleněním oboru Management rizik do ekonomické oblasti vzdělávání (25 %)</w:t>
      </w:r>
      <w:r w:rsidR="00632BE9">
        <w:t xml:space="preserve"> vznikla u</w:t>
      </w:r>
      <w:r>
        <w:t xml:space="preserve"> Ústav</w:t>
      </w:r>
      <w:r w:rsidR="00632BE9">
        <w:t>u</w:t>
      </w:r>
      <w:r>
        <w:t xml:space="preserve"> krizového řízení</w:t>
      </w:r>
      <w:r w:rsidR="00632BE9">
        <w:t xml:space="preserve"> rovněž potřeba </w:t>
      </w:r>
      <w:r w:rsidR="00495BA2">
        <w:t xml:space="preserve">zkvalitnit personální </w:t>
      </w:r>
      <w:r w:rsidR="002E5011">
        <w:t>zabezpečení ekonomických předmětů</w:t>
      </w:r>
      <w:r w:rsidR="00495BA2">
        <w:t xml:space="preserve">. V dubnu 2017 byl na fakultu přijat Ing. Jiří Dokulil (doktorand na Fakultě managementu a ekonomiky UTB ve Zlíně, předpokládané zakončení </w:t>
      </w:r>
      <w:r w:rsidR="00976999">
        <w:t>v roce</w:t>
      </w:r>
      <w:r w:rsidR="00495BA2">
        <w:t xml:space="preserve"> 2020), který by měl postupně převzít část výuky dr. Konečného a dr. </w:t>
      </w:r>
      <w:proofErr w:type="spellStart"/>
      <w:r w:rsidR="00495BA2">
        <w:t>Hoke</w:t>
      </w:r>
      <w:proofErr w:type="spellEnd"/>
      <w:r w:rsidR="00495BA2">
        <w:t xml:space="preserve">. </w:t>
      </w:r>
      <w:r w:rsidR="00976999">
        <w:t>U dr. Konečného a dr. Tomaštíka je v lednu roku 2020 předpokládáno zahájení habilitačního řízení, ve stejnou dobu by mělo započít rovněž profesorské řízení u doc. Zuzany Tučkové, Ph.D</w:t>
      </w:r>
      <w:r w:rsidR="00976999" w:rsidRPr="00806ACE">
        <w:t>.</w:t>
      </w:r>
    </w:p>
    <w:p w:rsidR="00303E82" w:rsidRPr="00303E82" w:rsidRDefault="00303E82" w:rsidP="00303E82">
      <w:pPr>
        <w:pStyle w:val="Zkladntext22"/>
        <w:shd w:val="clear" w:color="auto" w:fill="auto"/>
        <w:spacing w:before="0" w:after="60" w:line="288" w:lineRule="exact"/>
        <w:ind w:firstLine="0"/>
        <w:jc w:val="both"/>
      </w:pPr>
      <w:ins w:id="123" w:author="Dokulil Jiří" w:date="2018-11-19T03:45:00Z">
        <w:r>
          <w:t xml:space="preserve">Ve výjimečných případech není odborná činnost vyučujícího </w:t>
        </w:r>
        <w:r w:rsidRPr="00303E82">
          <w:t xml:space="preserve">zcela v souladu s obsahem předmětu. Týká se to předmětů Makroekonomie a Ekonomika krizových situací, kde se </w:t>
        </w:r>
        <w:proofErr w:type="spellStart"/>
        <w:r w:rsidRPr="00303E82">
          <w:t>garantka</w:t>
        </w:r>
        <w:proofErr w:type="spellEnd"/>
        <w:r w:rsidRPr="00303E82">
          <w:t xml:space="preserve"> obou předmětů v akademickém roce 2017/2018 vrátila do pracovního procesu po pěti letech mateřské dovolené a na nastartování svojí publikační činnosti postupně pracuje.</w:t>
        </w:r>
      </w:ins>
    </w:p>
    <w:p w:rsidR="00822CD3" w:rsidRDefault="00976999">
      <w:pPr>
        <w:pStyle w:val="Zkladntext22"/>
        <w:shd w:val="clear" w:color="auto" w:fill="auto"/>
        <w:spacing w:before="0" w:after="60" w:line="288" w:lineRule="exact"/>
        <w:ind w:firstLine="0"/>
        <w:jc w:val="both"/>
      </w:pPr>
      <w:r>
        <w:lastRenderedPageBreak/>
        <w:t>Z</w:t>
      </w:r>
      <w:r w:rsidR="002E5011">
        <w:t xml:space="preserve">ačleňování mladých a perspektivních akademických pracovníků do výuky je evidentní i </w:t>
      </w:r>
      <w:r w:rsidR="00170978">
        <w:t>v</w:t>
      </w:r>
      <w:r>
        <w:t> předmětech</w:t>
      </w:r>
      <w:r w:rsidR="00170978">
        <w:t xml:space="preserve"> Info</w:t>
      </w:r>
      <w:r>
        <w:t>rmatika a Informační bezpečnost, kde Ing. Jakub Rak, Ph.D. a</w:t>
      </w:r>
      <w:r w:rsidR="00170978">
        <w:t xml:space="preserve"> </w:t>
      </w:r>
      <w:r w:rsidR="00296927">
        <w:t>Ing. Petr Svoboda</w:t>
      </w:r>
      <w:r>
        <w:t xml:space="preserve"> postupně přebírají část výuky prof. Ing. Jiřího Dvořáka, DrSc.</w:t>
      </w:r>
    </w:p>
    <w:p w:rsidR="00822CD3" w:rsidRDefault="00822CD3">
      <w:pPr>
        <w:pStyle w:val="Zkladntext22"/>
        <w:shd w:val="clear" w:color="auto" w:fill="auto"/>
        <w:spacing w:before="0" w:after="60" w:line="288" w:lineRule="exact"/>
        <w:ind w:firstLine="0"/>
        <w:jc w:val="both"/>
      </w:pPr>
    </w:p>
    <w:p w:rsidR="00822CD3" w:rsidRDefault="00822CD3">
      <w:pPr>
        <w:pStyle w:val="Zkladntext22"/>
        <w:shd w:val="clear" w:color="auto" w:fill="auto"/>
        <w:spacing w:before="0" w:after="60" w:line="288" w:lineRule="exact"/>
        <w:ind w:firstLine="0"/>
        <w:jc w:val="both"/>
      </w:pPr>
    </w:p>
    <w:p w:rsidR="00DA4A35" w:rsidRDefault="009F63AE">
      <w:pPr>
        <w:pStyle w:val="Zkladntext22"/>
        <w:shd w:val="clear" w:color="auto" w:fill="auto"/>
        <w:spacing w:before="0" w:after="60" w:line="288" w:lineRule="exact"/>
        <w:ind w:firstLine="0"/>
        <w:jc w:val="both"/>
      </w:pPr>
      <w:r>
        <w:t xml:space="preserve">  </w:t>
      </w:r>
    </w:p>
    <w:p w:rsidR="009E336A" w:rsidRPr="009E336A" w:rsidRDefault="007F68E5" w:rsidP="00822CD3">
      <w:pPr>
        <w:pStyle w:val="Zkladntext72"/>
        <w:shd w:val="clear" w:color="auto" w:fill="auto"/>
        <w:spacing w:before="0" w:after="173" w:line="288" w:lineRule="exact"/>
        <w:ind w:left="760" w:firstLine="0"/>
        <w:jc w:val="left"/>
        <w:rPr>
          <w:color w:val="auto"/>
        </w:rPr>
      </w:pPr>
      <w:r>
        <w:t xml:space="preserve">• </w:t>
      </w:r>
      <w:r w:rsidR="009E336A" w:rsidRPr="009E336A">
        <w:rPr>
          <w:color w:val="auto"/>
        </w:rPr>
        <w:t>Personální zabezpečení předmětů profilujícího základu</w:t>
      </w:r>
    </w:p>
    <w:p w:rsidR="00FB1667" w:rsidRPr="00822CD3" w:rsidRDefault="009E336A" w:rsidP="00822CD3">
      <w:pPr>
        <w:keepNext/>
        <w:keepLines/>
        <w:spacing w:after="122" w:line="288" w:lineRule="exact"/>
        <w:jc w:val="center"/>
        <w:outlineLvl w:val="3"/>
        <w:rPr>
          <w:rFonts w:ascii="Calibri" w:eastAsia="Calibri" w:hAnsi="Calibri" w:cs="Calibri"/>
          <w:color w:val="auto"/>
          <w:sz w:val="22"/>
          <w:szCs w:val="22"/>
        </w:rPr>
      </w:pPr>
      <w:bookmarkStart w:id="124" w:name="bookmark30"/>
      <w:r w:rsidRPr="009E336A">
        <w:rPr>
          <w:rFonts w:ascii="Calibri" w:eastAsia="Calibri" w:hAnsi="Calibri" w:cs="Calibri"/>
          <w:color w:val="auto"/>
          <w:sz w:val="22"/>
          <w:szCs w:val="22"/>
        </w:rPr>
        <w:t>Standardy 6.4, 6.9-6.10</w:t>
      </w:r>
      <w:bookmarkEnd w:id="124"/>
    </w:p>
    <w:p w:rsidR="006D453F" w:rsidRPr="00822CD3" w:rsidRDefault="00FB1667" w:rsidP="00822CD3">
      <w:pPr>
        <w:spacing w:after="600" w:line="288" w:lineRule="exact"/>
        <w:jc w:val="both"/>
        <w:rPr>
          <w:rFonts w:ascii="Calibri" w:eastAsia="Calibri" w:hAnsi="Calibri" w:cs="Calibri"/>
          <w:color w:val="auto"/>
          <w:sz w:val="21"/>
          <w:szCs w:val="21"/>
        </w:rPr>
      </w:pPr>
      <w:r w:rsidRPr="009E336A">
        <w:rPr>
          <w:rFonts w:ascii="Calibri" w:eastAsia="Calibri" w:hAnsi="Calibri" w:cs="Calibri"/>
          <w:color w:val="auto"/>
          <w:sz w:val="21"/>
          <w:szCs w:val="21"/>
        </w:rPr>
        <w:t>Garanti zabezpečují přednášky, v řadě případů vedou semináře a aktivně pracují se studenty v rámci zpracování bakalářských prací. Studijní program je dostatečně personálně zabezpečen i z hlediska doby platnosti jeho akreditace a perspektivy jeho rozvoje. Všichni garanti základních teoretických studijních předmětů profilujícího základu studijního programu jsou kmenovými pracovníky UTB ve Zlíně s pracovní dobou odpovídající stanovené týdenní pracovní době podle § 79 zákoníku práce, a většina z nich má pracovní smlouvou na dobu neurčitou. Studijní předměty profilujícího základu bakalářského studijního programu jsou garantovány akademickými pracovníky s vědeckou hodností nebo pracovníky, kteří jsou jmenováni docentem či profesorem. Všechny základní teoretické studijní předměty profilujícího základu studijního programu jsou garantovány akademickými pracovníky jmenovanými docentem v oboru popř. odborným asistentem, který odpovídá dané oblasti vzdělávání nebo v oboru příbuzném.</w:t>
      </w:r>
      <w:r w:rsidR="004D0A81">
        <w:rPr>
          <w:rFonts w:ascii="Calibri" w:eastAsia="Calibri" w:hAnsi="Calibri" w:cs="Calibri"/>
          <w:color w:val="auto"/>
          <w:sz w:val="21"/>
          <w:szCs w:val="21"/>
        </w:rPr>
        <w:t xml:space="preserve"> </w:t>
      </w:r>
      <w:r w:rsidR="00822CD3">
        <w:rPr>
          <w:rFonts w:ascii="Calibri" w:hAnsi="Calibri" w:cs="Calibri"/>
          <w:color w:val="auto"/>
          <w:sz w:val="21"/>
          <w:szCs w:val="21"/>
        </w:rPr>
        <w:t xml:space="preserve">Na výuce předmětů teoretického základu Management a Procesy hodnocení a ovládání rizik se navíc podílejí i odborníci z praxe, přičemž v rámci Managementu je odborník z praxe zapojen i do výuky seminářů, a to převážně formou </w:t>
      </w:r>
      <w:r w:rsidR="00822CD3" w:rsidRPr="00883CA7">
        <w:rPr>
          <w:rFonts w:ascii="Calibri" w:hAnsi="Calibri" w:cs="Calibri"/>
          <w:color w:val="auto"/>
          <w:sz w:val="21"/>
          <w:szCs w:val="21"/>
        </w:rPr>
        <w:t>případových studií zadaných z prax</w:t>
      </w:r>
      <w:r w:rsidR="00822CD3">
        <w:rPr>
          <w:rFonts w:ascii="Calibri" w:hAnsi="Calibri" w:cs="Calibri"/>
          <w:color w:val="auto"/>
          <w:sz w:val="21"/>
          <w:szCs w:val="21"/>
        </w:rPr>
        <w:t xml:space="preserve">e a také praktickými příklady </w:t>
      </w:r>
      <w:r w:rsidR="00822CD3" w:rsidRPr="00883CA7">
        <w:rPr>
          <w:rFonts w:ascii="Calibri" w:hAnsi="Calibri" w:cs="Calibri"/>
          <w:color w:val="auto"/>
          <w:sz w:val="21"/>
          <w:szCs w:val="21"/>
        </w:rPr>
        <w:t>vycházející</w:t>
      </w:r>
      <w:r w:rsidR="00822CD3">
        <w:rPr>
          <w:rFonts w:ascii="Calibri" w:hAnsi="Calibri" w:cs="Calibri"/>
          <w:color w:val="auto"/>
          <w:sz w:val="21"/>
          <w:szCs w:val="21"/>
        </w:rPr>
        <w:t>mi</w:t>
      </w:r>
      <w:r w:rsidR="00822CD3" w:rsidRPr="00883CA7">
        <w:rPr>
          <w:rFonts w:ascii="Calibri" w:hAnsi="Calibri" w:cs="Calibri"/>
          <w:color w:val="auto"/>
          <w:sz w:val="21"/>
          <w:szCs w:val="21"/>
        </w:rPr>
        <w:t xml:space="preserve"> z </w:t>
      </w:r>
      <w:r w:rsidR="00822CD3">
        <w:rPr>
          <w:rFonts w:ascii="Calibri" w:hAnsi="Calibri" w:cs="Calibri"/>
          <w:color w:val="auto"/>
          <w:sz w:val="21"/>
          <w:szCs w:val="21"/>
        </w:rPr>
        <w:t>jeho</w:t>
      </w:r>
      <w:r w:rsidR="00822CD3" w:rsidRPr="00883CA7">
        <w:rPr>
          <w:rFonts w:ascii="Calibri" w:hAnsi="Calibri" w:cs="Calibri"/>
          <w:color w:val="auto"/>
          <w:sz w:val="21"/>
          <w:szCs w:val="21"/>
        </w:rPr>
        <w:t xml:space="preserve"> odborného poznání.</w:t>
      </w:r>
    </w:p>
    <w:p w:rsidR="00E609F7" w:rsidRDefault="007F68E5" w:rsidP="00822CD3">
      <w:pPr>
        <w:pStyle w:val="Zkladntext72"/>
        <w:numPr>
          <w:ilvl w:val="0"/>
          <w:numId w:val="3"/>
        </w:numPr>
        <w:shd w:val="clear" w:color="auto" w:fill="auto"/>
        <w:tabs>
          <w:tab w:val="left" w:pos="1134"/>
        </w:tabs>
        <w:spacing w:before="0" w:after="173" w:line="288" w:lineRule="exact"/>
        <w:ind w:left="760" w:firstLine="0"/>
        <w:jc w:val="both"/>
      </w:pPr>
      <w:r>
        <w:t>Kvalifikace odborníků z praxe zapojených do výuky ve studijním programu</w:t>
      </w:r>
    </w:p>
    <w:p w:rsidR="00E609F7" w:rsidRDefault="007F68E5" w:rsidP="00822CD3">
      <w:pPr>
        <w:pStyle w:val="Nadpis40"/>
        <w:keepNext/>
        <w:keepLines/>
        <w:shd w:val="clear" w:color="auto" w:fill="auto"/>
        <w:spacing w:after="122"/>
        <w:ind w:left="3578"/>
      </w:pPr>
      <w:bookmarkStart w:id="125" w:name="bookmark31"/>
      <w:r>
        <w:t>Standardy 6.5-6.6</w:t>
      </w:r>
      <w:bookmarkEnd w:id="125"/>
    </w:p>
    <w:p w:rsidR="00E609F7" w:rsidRDefault="00F1547A" w:rsidP="00822CD3">
      <w:pPr>
        <w:pStyle w:val="Zkladntext22"/>
        <w:spacing w:after="600" w:line="288" w:lineRule="exact"/>
        <w:ind w:hanging="357"/>
        <w:jc w:val="both"/>
      </w:pPr>
      <w:r>
        <w:t xml:space="preserve">       </w:t>
      </w:r>
      <w:r w:rsidR="007F68E5">
        <w:t xml:space="preserve">Do výuky předmětů ve studijním programu </w:t>
      </w:r>
      <w:r w:rsidR="00F43EE6">
        <w:t>Management rizik</w:t>
      </w:r>
      <w:r w:rsidR="007F68E5">
        <w:t xml:space="preserve"> j</w:t>
      </w:r>
      <w:r w:rsidR="007374E9">
        <w:t xml:space="preserve">e </w:t>
      </w:r>
      <w:r w:rsidR="007F68E5">
        <w:t>zapojen</w:t>
      </w:r>
      <w:r w:rsidR="00822CD3">
        <w:t xml:space="preserve">o </w:t>
      </w:r>
      <w:r w:rsidR="00F43EE6">
        <w:t>šest</w:t>
      </w:r>
      <w:r w:rsidR="007374E9">
        <w:t xml:space="preserve"> odborníků</w:t>
      </w:r>
      <w:r w:rsidR="007F68E5">
        <w:t xml:space="preserve"> z</w:t>
      </w:r>
      <w:r w:rsidR="00F43EE6">
        <w:t> </w:t>
      </w:r>
      <w:r w:rsidR="007F68E5">
        <w:t>praxe</w:t>
      </w:r>
      <w:r w:rsidR="00F43EE6">
        <w:t>, z toho čtyři v rámci povinných předmětů</w:t>
      </w:r>
      <w:r w:rsidR="007F68E5">
        <w:t xml:space="preserve">. </w:t>
      </w:r>
      <w:r w:rsidR="007374E9">
        <w:t>Všichni</w:t>
      </w:r>
      <w:r w:rsidR="007F68E5">
        <w:t xml:space="preserve"> </w:t>
      </w:r>
      <w:r w:rsidR="00F43EE6">
        <w:t xml:space="preserve">uvedení externisté </w:t>
      </w:r>
      <w:r w:rsidR="007F68E5">
        <w:t>mají vysokoškolské vzdělání získané absolvováním magisterského studijního programu</w:t>
      </w:r>
      <w:r w:rsidR="004B4B34">
        <w:t xml:space="preserve"> a </w:t>
      </w:r>
      <w:r w:rsidR="00F43EE6">
        <w:t>jeden</w:t>
      </w:r>
      <w:r w:rsidR="004B4B34">
        <w:t xml:space="preserve"> z nich </w:t>
      </w:r>
      <w:r w:rsidR="00F43EE6">
        <w:t>má</w:t>
      </w:r>
      <w:r w:rsidR="004B4B34">
        <w:t xml:space="preserve"> ukončené doktorské studium</w:t>
      </w:r>
      <w:r w:rsidR="007F68E5">
        <w:t xml:space="preserve">. </w:t>
      </w:r>
      <w:r w:rsidR="004B4B34">
        <w:t>Všichni</w:t>
      </w:r>
      <w:r w:rsidR="007F68E5">
        <w:t xml:space="preserve"> odborníci z praxe ve svém oboru působí po dobu mnohem delší, než je požadovaných pět let</w:t>
      </w:r>
      <w:r w:rsidR="004B4B34">
        <w:t xml:space="preserve"> a jejich odborné působení od absolvování VŠ je v souladu s programem </w:t>
      </w:r>
      <w:r w:rsidR="005C1405">
        <w:t>Management rizik</w:t>
      </w:r>
      <w:r w:rsidR="007F68E5">
        <w:t xml:space="preserve">. </w:t>
      </w:r>
      <w:r w:rsidR="005C1405">
        <w:t xml:space="preserve">Lze očekávat, že spolupráce se zmíněnými osobnostmi může mít potenciál také v rovině </w:t>
      </w:r>
      <w:r>
        <w:t xml:space="preserve">možných </w:t>
      </w:r>
      <w:r w:rsidRPr="00F1547A">
        <w:t>exkur</w:t>
      </w:r>
      <w:r>
        <w:t xml:space="preserve">zí do firem jako součást výuky, zařazení </w:t>
      </w:r>
      <w:r w:rsidRPr="00F1547A">
        <w:t xml:space="preserve">případových studií </w:t>
      </w:r>
      <w:r>
        <w:t xml:space="preserve">do výuky a také </w:t>
      </w:r>
      <w:r w:rsidRPr="00F1547A">
        <w:t xml:space="preserve">zadávání a řešení kvalifikačních prací dle </w:t>
      </w:r>
      <w:r>
        <w:t xml:space="preserve">jejich potřeb. </w:t>
      </w:r>
      <w:r w:rsidR="00D55D6E">
        <w:t>Všichni odborníci z praxe souhlasí s</w:t>
      </w:r>
      <w:r>
        <w:t xml:space="preserve"> výše uvedenými </w:t>
      </w:r>
      <w:r w:rsidR="006D7347">
        <w:t>činnostmi</w:t>
      </w:r>
      <w:r w:rsidR="00D55D6E">
        <w:t xml:space="preserve"> pro studenty daného programu. Vše</w:t>
      </w:r>
      <w:r w:rsidR="007F68E5">
        <w:t xml:space="preserve"> je dokumentováno v příslušných částech akreditačních materiálů (C-I Personální zabezpečení</w:t>
      </w:r>
      <w:r w:rsidR="00822CD3">
        <w:t>,</w:t>
      </w:r>
      <w:r w:rsidR="00CF243B">
        <w:t xml:space="preserve"> </w:t>
      </w:r>
      <w:r w:rsidR="005D1CBB">
        <w:t>část odborníci z praxe</w:t>
      </w:r>
      <w:r w:rsidR="007F68E5">
        <w:t>).</w:t>
      </w:r>
    </w:p>
    <w:p w:rsidR="00E609F7" w:rsidRDefault="007F68E5">
      <w:pPr>
        <w:pStyle w:val="Nadpis32"/>
        <w:keepNext/>
        <w:keepLines/>
        <w:shd w:val="clear" w:color="auto" w:fill="auto"/>
        <w:spacing w:before="0" w:after="103" w:line="240" w:lineRule="exact"/>
        <w:ind w:left="400"/>
        <w:rPr>
          <w:rStyle w:val="Nadpis30"/>
          <w:color w:val="70AD47" w:themeColor="accent6"/>
        </w:rPr>
      </w:pPr>
      <w:bookmarkStart w:id="126" w:name="bookmark32"/>
      <w:r w:rsidRPr="00016D7E">
        <w:rPr>
          <w:rStyle w:val="Nadpis30"/>
          <w:color w:val="70AD47" w:themeColor="accent6"/>
        </w:rPr>
        <w:t>Specifické požadavky na zajištění studijního programu</w:t>
      </w:r>
      <w:bookmarkEnd w:id="126"/>
    </w:p>
    <w:p w:rsidR="00822CD3" w:rsidRPr="00016D7E" w:rsidRDefault="00822CD3">
      <w:pPr>
        <w:pStyle w:val="Nadpis32"/>
        <w:keepNext/>
        <w:keepLines/>
        <w:shd w:val="clear" w:color="auto" w:fill="auto"/>
        <w:spacing w:before="0" w:after="103" w:line="240" w:lineRule="exact"/>
        <w:ind w:left="400"/>
        <w:rPr>
          <w:color w:val="70AD47" w:themeColor="accent6"/>
        </w:rPr>
      </w:pPr>
    </w:p>
    <w:p w:rsidR="00E609F7" w:rsidRDefault="007F68E5">
      <w:pPr>
        <w:pStyle w:val="Zkladntext72"/>
        <w:numPr>
          <w:ilvl w:val="0"/>
          <w:numId w:val="3"/>
        </w:numPr>
        <w:shd w:val="clear" w:color="auto" w:fill="auto"/>
        <w:tabs>
          <w:tab w:val="left" w:pos="1134"/>
        </w:tabs>
        <w:spacing w:before="0" w:after="105" w:line="240" w:lineRule="exact"/>
        <w:ind w:left="760" w:firstLine="0"/>
        <w:jc w:val="both"/>
      </w:pPr>
      <w:r>
        <w:t>Uskutečňování studijního programu v kombinované a distanční formě studia</w:t>
      </w:r>
    </w:p>
    <w:p w:rsidR="00E609F7" w:rsidRDefault="007F68E5">
      <w:pPr>
        <w:pStyle w:val="Nadpis40"/>
        <w:keepNext/>
        <w:keepLines/>
        <w:shd w:val="clear" w:color="auto" w:fill="auto"/>
        <w:spacing w:after="64" w:line="220" w:lineRule="exact"/>
        <w:ind w:left="3580"/>
      </w:pPr>
      <w:bookmarkStart w:id="127" w:name="bookmark33"/>
      <w:r>
        <w:t>Standardy 7.1-7.3</w:t>
      </w:r>
      <w:bookmarkEnd w:id="127"/>
    </w:p>
    <w:p w:rsidR="00822CD3" w:rsidRDefault="007F0152" w:rsidP="00822CD3">
      <w:pPr>
        <w:pStyle w:val="Zkladntext22"/>
        <w:shd w:val="clear" w:color="auto" w:fill="auto"/>
        <w:spacing w:before="0" w:after="600" w:line="288" w:lineRule="exact"/>
        <w:ind w:firstLine="0"/>
        <w:jc w:val="both"/>
      </w:pPr>
      <w:r>
        <w:t xml:space="preserve">Vzhledem </w:t>
      </w:r>
      <w:r w:rsidR="00981F9B">
        <w:t>ke značné</w:t>
      </w:r>
      <w:r>
        <w:t xml:space="preserve"> poptávce </w:t>
      </w:r>
      <w:r w:rsidR="00981F9B">
        <w:t>uchazečů o studium v bezpečnostně-</w:t>
      </w:r>
      <w:r w:rsidR="007464B5">
        <w:t xml:space="preserve">manažerské oblasti, která </w:t>
      </w:r>
      <w:r w:rsidR="00822CD3">
        <w:t>je evidentní již nyní</w:t>
      </w:r>
      <w:r w:rsidR="007464B5">
        <w:t xml:space="preserve"> v průběhu výuky stávajícího oboru Ovládání rizik, považuje Fakulta logistiky a krizového řízení za </w:t>
      </w:r>
      <w:r w:rsidR="007464B5">
        <w:lastRenderedPageBreak/>
        <w:t xml:space="preserve">jednu ze svých priorit </w:t>
      </w:r>
      <w:r w:rsidR="00822CD3">
        <w:t>zajištění akreditace</w:t>
      </w:r>
      <w:r w:rsidR="007464B5">
        <w:t xml:space="preserve"> programu Management rizik </w:t>
      </w:r>
      <w:r w:rsidR="00822CD3">
        <w:t xml:space="preserve">i </w:t>
      </w:r>
      <w:r w:rsidR="007464B5">
        <w:t xml:space="preserve">v kombinované formě studia. V neposlední řadě by tak ráda vyšla vstříc zájemcům </w:t>
      </w:r>
      <w:r w:rsidR="00C34434">
        <w:t xml:space="preserve">o kvalifikační </w:t>
      </w:r>
      <w:r w:rsidR="004D0A81">
        <w:t>růst ze strany stávajících zaměstnanců v bezpečnostních složkách, orgánech státní správy a podnikovém sektoru.</w:t>
      </w:r>
    </w:p>
    <w:p w:rsidR="00E609F7" w:rsidRDefault="007F68E5">
      <w:pPr>
        <w:pStyle w:val="Zkladntext72"/>
        <w:shd w:val="clear" w:color="auto" w:fill="auto"/>
        <w:spacing w:before="0" w:after="105" w:line="240" w:lineRule="exact"/>
        <w:ind w:left="760" w:firstLine="0"/>
        <w:jc w:val="both"/>
      </w:pPr>
      <w:r>
        <w:t>• Uskutečňování studijního programu v cizím jazyce</w:t>
      </w:r>
    </w:p>
    <w:p w:rsidR="00E609F7" w:rsidRDefault="007F68E5">
      <w:pPr>
        <w:pStyle w:val="Nadpis40"/>
        <w:keepNext/>
        <w:keepLines/>
        <w:shd w:val="clear" w:color="auto" w:fill="auto"/>
        <w:spacing w:after="64" w:line="220" w:lineRule="exact"/>
        <w:ind w:left="3580"/>
      </w:pPr>
      <w:bookmarkStart w:id="128" w:name="bookmark34"/>
      <w:r>
        <w:t>Standardy 7.4-7.9</w:t>
      </w:r>
      <w:bookmarkEnd w:id="128"/>
    </w:p>
    <w:p w:rsidR="00E609F7" w:rsidRDefault="00C54E56">
      <w:pPr>
        <w:pStyle w:val="Zkladntext22"/>
        <w:shd w:val="clear" w:color="auto" w:fill="auto"/>
        <w:spacing w:before="0" w:after="0" w:line="288" w:lineRule="exact"/>
        <w:ind w:firstLine="0"/>
        <w:jc w:val="both"/>
      </w:pPr>
      <w:r>
        <w:t>Předpokládáme zavedení tohoto pr</w:t>
      </w:r>
      <w:r w:rsidR="007464B5">
        <w:t xml:space="preserve">ogramu v anglickém jazyce až poté, co bude mít program Management rizik první absolventy </w:t>
      </w:r>
      <w:r>
        <w:t xml:space="preserve">v českém jazyce. </w:t>
      </w:r>
      <w:bookmarkStart w:id="129" w:name="_GoBack"/>
      <w:bookmarkEnd w:id="129"/>
    </w:p>
    <w:sectPr w:rsidR="00E609F7">
      <w:headerReference w:type="even" r:id="rId29"/>
      <w:headerReference w:type="default" r:id="rId30"/>
      <w:footerReference w:type="even" r:id="rId31"/>
      <w:footerReference w:type="default" r:id="rId32"/>
      <w:headerReference w:type="first" r:id="rId33"/>
      <w:footerReference w:type="first" r:id="rId34"/>
      <w:pgSz w:w="11900" w:h="16840"/>
      <w:pgMar w:top="1334" w:right="1383" w:bottom="1504" w:left="1378"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77D0" w:rsidRDefault="000A77D0">
      <w:r>
        <w:separator/>
      </w:r>
    </w:p>
  </w:endnote>
  <w:endnote w:type="continuationSeparator" w:id="0">
    <w:p w:rsidR="000A77D0" w:rsidRDefault="000A77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763" w:rsidRDefault="00B57763">
    <w:pPr>
      <w:rPr>
        <w:sz w:val="2"/>
        <w:szCs w:val="2"/>
      </w:rPr>
    </w:pPr>
    <w:r>
      <w:rPr>
        <w:noProof/>
        <w:lang w:bidi="ar-SA"/>
      </w:rPr>
      <mc:AlternateContent>
        <mc:Choice Requires="wps">
          <w:drawing>
            <wp:anchor distT="0" distB="0" distL="63500" distR="63500" simplePos="0" relativeHeight="314572418" behindDoc="1" locked="0" layoutInCell="1" allowOverlap="1">
              <wp:simplePos x="0" y="0"/>
              <wp:positionH relativeFrom="page">
                <wp:posOffset>3707765</wp:posOffset>
              </wp:positionH>
              <wp:positionV relativeFrom="page">
                <wp:posOffset>10097135</wp:posOffset>
              </wp:positionV>
              <wp:extent cx="71120" cy="170815"/>
              <wp:effectExtent l="2540" t="635" r="0" b="0"/>
              <wp:wrapNone/>
              <wp:docPr id="3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12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7763" w:rsidRDefault="00B57763">
                          <w:pPr>
                            <w:pStyle w:val="ZhlavneboZpat1"/>
                            <w:shd w:val="clear" w:color="auto" w:fill="auto"/>
                            <w:spacing w:line="240" w:lineRule="auto"/>
                          </w:pPr>
                          <w:r>
                            <w:fldChar w:fldCharType="begin"/>
                          </w:r>
                          <w:r>
                            <w:instrText xml:space="preserve"> PAGE \* MERGEFORMAT </w:instrText>
                          </w:r>
                          <w:r>
                            <w:fldChar w:fldCharType="separate"/>
                          </w:r>
                          <w:r w:rsidR="00FF482B" w:rsidRPr="00FF482B">
                            <w:rPr>
                              <w:rStyle w:val="ZhlavneboZpat0"/>
                              <w:noProof/>
                            </w:rPr>
                            <w:t>8</w:t>
                          </w:r>
                          <w:r>
                            <w:rPr>
                              <w:rStyle w:val="ZhlavneboZpat0"/>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8" type="#_x0000_t202" style="position:absolute;margin-left:291.95pt;margin-top:795.05pt;width:5.6pt;height:13.45pt;z-index:-18874406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" filled="f" stroked="f">
              <v:textbox style="mso-fit-shape-to-text:t" inset="0,0,0,0">
                <w:txbxContent>
                  <w:p w:rsidR="00B57763" w:rsidRDefault="00B57763">
                    <w:pPr>
                      <w:pStyle w:val="ZhlavneboZpat1"/>
                      <w:shd w:val="clear" w:color="auto" w:fill="auto"/>
                      <w:spacing w:line="240" w:lineRule="auto"/>
                    </w:pPr>
                    <w:r>
                      <w:fldChar w:fldCharType="begin"/>
                    </w:r>
                    <w:r>
                      <w:instrText xml:space="preserve"> PAGE \* MERGEFORMAT </w:instrText>
                    </w:r>
                    <w:r>
                      <w:fldChar w:fldCharType="separate"/>
                    </w:r>
                    <w:r w:rsidR="00FF482B" w:rsidRPr="00FF482B">
                      <w:rPr>
                        <w:rStyle w:val="ZhlavneboZpat0"/>
                        <w:noProof/>
                      </w:rPr>
                      <w:t>8</w:t>
                    </w:r>
                    <w:r>
                      <w:rPr>
                        <w:rStyle w:val="ZhlavneboZpat0"/>
                      </w:rPr>
                      <w:fldChar w:fldCharType="end"/>
                    </w:r>
                  </w:p>
                </w:txbxContent>
              </v:textbox>
              <w10:wrap anchorx="page" anchory="page"/>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763" w:rsidRDefault="00B57763">
    <w:pPr>
      <w:rPr>
        <w:sz w:val="2"/>
        <w:szCs w:val="2"/>
      </w:rPr>
    </w:pPr>
    <w:r>
      <w:rPr>
        <w:noProof/>
        <w:lang w:bidi="ar-SA"/>
      </w:rPr>
      <mc:AlternateContent>
        <mc:Choice Requires="wps">
          <w:drawing>
            <wp:anchor distT="0" distB="0" distL="63500" distR="63500" simplePos="0" relativeHeight="314572445" behindDoc="1" locked="0" layoutInCell="1" allowOverlap="1">
              <wp:simplePos x="0" y="0"/>
              <wp:positionH relativeFrom="page">
                <wp:posOffset>3718560</wp:posOffset>
              </wp:positionH>
              <wp:positionV relativeFrom="page">
                <wp:posOffset>10249535</wp:posOffset>
              </wp:positionV>
              <wp:extent cx="125095" cy="88265"/>
              <wp:effectExtent l="3810" t="635" r="4445" b="0"/>
              <wp:wrapNone/>
              <wp:docPr id="5"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095" cy="88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7763" w:rsidRDefault="00B57763">
                          <w:pPr>
                            <w:pStyle w:val="ZhlavneboZpat1"/>
                            <w:shd w:val="clear" w:color="auto" w:fill="auto"/>
                            <w:spacing w:line="240" w:lineRule="auto"/>
                          </w:pPr>
                          <w:r>
                            <w:fldChar w:fldCharType="begin"/>
                          </w:r>
                          <w:r>
                            <w:instrText xml:space="preserve"> PAGE \* MERGEFORMAT </w:instrText>
                          </w:r>
                          <w:r>
                            <w:fldChar w:fldCharType="separate"/>
                          </w:r>
                          <w:r w:rsidR="00FF482B" w:rsidRPr="00FF482B">
                            <w:rPr>
                              <w:rStyle w:val="ZhlavneboZpat0"/>
                              <w:noProof/>
                            </w:rPr>
                            <w:t>24</w:t>
                          </w:r>
                          <w:r>
                            <w:rPr>
                              <w:rStyle w:val="ZhlavneboZpat0"/>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1" o:spid="_x0000_s1045" type="#_x0000_t202" style="position:absolute;margin-left:292.8pt;margin-top:807.05pt;width:9.85pt;height:6.95pt;z-index:-188744035;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" filled="f" stroked="f">
              <v:textbox style="mso-fit-shape-to-text:t" inset="0,0,0,0">
                <w:txbxContent>
                  <w:p w:rsidR="00B57763" w:rsidRDefault="00B57763">
                    <w:pPr>
                      <w:pStyle w:val="ZhlavneboZpat1"/>
                      <w:shd w:val="clear" w:color="auto" w:fill="auto"/>
                      <w:spacing w:line="240" w:lineRule="auto"/>
                    </w:pPr>
                    <w:r>
                      <w:fldChar w:fldCharType="begin"/>
                    </w:r>
                    <w:r>
                      <w:instrText xml:space="preserve"> PAGE \* MERGEFORMAT </w:instrText>
                    </w:r>
                    <w:r>
                      <w:fldChar w:fldCharType="separate"/>
                    </w:r>
                    <w:r w:rsidR="00FF482B" w:rsidRPr="00FF482B">
                      <w:rPr>
                        <w:rStyle w:val="ZhlavneboZpat0"/>
                        <w:noProof/>
                      </w:rPr>
                      <w:t>24</w:t>
                    </w:r>
                    <w:r>
                      <w:rPr>
                        <w:rStyle w:val="ZhlavneboZpat0"/>
                      </w:rPr>
                      <w:fldChar w:fldCharType="end"/>
                    </w:r>
                  </w:p>
                </w:txbxContent>
              </v:textbox>
              <w10:wrap anchorx="page" anchory="page"/>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763" w:rsidRDefault="00B57763">
    <w:pPr>
      <w:rPr>
        <w:sz w:val="2"/>
        <w:szCs w:val="2"/>
      </w:rPr>
    </w:pPr>
    <w:r>
      <w:rPr>
        <w:noProof/>
        <w:lang w:bidi="ar-SA"/>
      </w:rPr>
      <mc:AlternateContent>
        <mc:Choice Requires="wps">
          <w:drawing>
            <wp:anchor distT="0" distB="0" distL="63500" distR="63500" simplePos="0" relativeHeight="314572447" behindDoc="1" locked="0" layoutInCell="1" allowOverlap="1">
              <wp:simplePos x="0" y="0"/>
              <wp:positionH relativeFrom="page">
                <wp:posOffset>3718560</wp:posOffset>
              </wp:positionH>
              <wp:positionV relativeFrom="page">
                <wp:posOffset>10249535</wp:posOffset>
              </wp:positionV>
              <wp:extent cx="142240" cy="170815"/>
              <wp:effectExtent l="3810" t="635" r="4445" b="0"/>
              <wp:wrapNone/>
              <wp:docPr id="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4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7763" w:rsidRDefault="00B57763">
                          <w:pPr>
                            <w:pStyle w:val="ZhlavneboZpat1"/>
                            <w:shd w:val="clear" w:color="auto" w:fill="auto"/>
                            <w:spacing w:line="240" w:lineRule="auto"/>
                          </w:pPr>
                          <w:r>
                            <w:fldChar w:fldCharType="begin"/>
                          </w:r>
                          <w:r>
                            <w:instrText xml:space="preserve"> PAGE \* MERGEFORMAT </w:instrText>
                          </w:r>
                          <w:r>
                            <w:fldChar w:fldCharType="separate"/>
                          </w:r>
                          <w:r w:rsidR="00FF482B" w:rsidRPr="00FF482B">
                            <w:rPr>
                              <w:rStyle w:val="ZhlavneboZpat0"/>
                              <w:noProof/>
                            </w:rPr>
                            <w:t>25</w:t>
                          </w:r>
                          <w:r>
                            <w:rPr>
                              <w:rStyle w:val="ZhlavneboZpat0"/>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3" o:spid="_x0000_s1046" type="#_x0000_t202" style="position:absolute;margin-left:292.8pt;margin-top:807.05pt;width:11.2pt;height:13.45pt;z-index:-188744033;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" filled="f" stroked="f">
              <v:textbox style="mso-fit-shape-to-text:t" inset="0,0,0,0">
                <w:txbxContent>
                  <w:p w:rsidR="00B57763" w:rsidRDefault="00B57763">
                    <w:pPr>
                      <w:pStyle w:val="ZhlavneboZpat1"/>
                      <w:shd w:val="clear" w:color="auto" w:fill="auto"/>
                      <w:spacing w:line="240" w:lineRule="auto"/>
                    </w:pPr>
                    <w:r>
                      <w:fldChar w:fldCharType="begin"/>
                    </w:r>
                    <w:r>
                      <w:instrText xml:space="preserve"> PAGE \* MERGEFORMAT </w:instrText>
                    </w:r>
                    <w:r>
                      <w:fldChar w:fldCharType="separate"/>
                    </w:r>
                    <w:r w:rsidR="00FF482B" w:rsidRPr="00FF482B">
                      <w:rPr>
                        <w:rStyle w:val="ZhlavneboZpat0"/>
                        <w:noProof/>
                      </w:rPr>
                      <w:t>25</w:t>
                    </w:r>
                    <w:r>
                      <w:rPr>
                        <w:rStyle w:val="ZhlavneboZpat0"/>
                      </w:rPr>
                      <w:fldChar w:fldCharType="end"/>
                    </w:r>
                  </w:p>
                </w:txbxContent>
              </v:textbox>
              <w10:wrap anchorx="page" anchory="page"/>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763" w:rsidRDefault="00B57763">
    <w:pPr>
      <w:rPr>
        <w:sz w:val="2"/>
        <w:szCs w:val="2"/>
      </w:rPr>
    </w:pPr>
    <w:r>
      <w:rPr>
        <w:noProof/>
        <w:lang w:bidi="ar-SA"/>
      </w:rPr>
      <mc:AlternateContent>
        <mc:Choice Requires="wps">
          <w:drawing>
            <wp:anchor distT="0" distB="0" distL="63500" distR="63500" simplePos="0" relativeHeight="314572449" behindDoc="1" locked="0" layoutInCell="1" allowOverlap="1">
              <wp:simplePos x="0" y="0"/>
              <wp:positionH relativeFrom="page">
                <wp:posOffset>3707765</wp:posOffset>
              </wp:positionH>
              <wp:positionV relativeFrom="page">
                <wp:posOffset>10097135</wp:posOffset>
              </wp:positionV>
              <wp:extent cx="142240" cy="170815"/>
              <wp:effectExtent l="2540" t="635" r="0" b="0"/>
              <wp:wrapNone/>
              <wp:docPr id="1"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4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7763" w:rsidRDefault="00B57763">
                          <w:pPr>
                            <w:pStyle w:val="ZhlavneboZpat1"/>
                            <w:shd w:val="clear" w:color="auto" w:fill="auto"/>
                            <w:spacing w:line="240" w:lineRule="auto"/>
                          </w:pPr>
                          <w:r>
                            <w:fldChar w:fldCharType="begin"/>
                          </w:r>
                          <w:r>
                            <w:instrText xml:space="preserve"> PAGE \* MERGEFORMAT </w:instrText>
                          </w:r>
                          <w:r>
                            <w:fldChar w:fldCharType="separate"/>
                          </w:r>
                          <w:r w:rsidR="00FF482B" w:rsidRPr="00FF482B">
                            <w:rPr>
                              <w:rStyle w:val="ZhlavneboZpat0"/>
                              <w:noProof/>
                            </w:rPr>
                            <w:t>21</w:t>
                          </w:r>
                          <w:r>
                            <w:rPr>
                              <w:rStyle w:val="ZhlavneboZpat0"/>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5" o:spid="_x0000_s1048" type="#_x0000_t202" style="position:absolute;margin-left:291.95pt;margin-top:795.05pt;width:11.2pt;height:13.45pt;z-index:-188744031;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" filled="f" stroked="f">
              <v:textbox style="mso-fit-shape-to-text:t" inset="0,0,0,0">
                <w:txbxContent>
                  <w:p w:rsidR="00B57763" w:rsidRDefault="00B57763">
                    <w:pPr>
                      <w:pStyle w:val="ZhlavneboZpat1"/>
                      <w:shd w:val="clear" w:color="auto" w:fill="auto"/>
                      <w:spacing w:line="240" w:lineRule="auto"/>
                    </w:pPr>
                    <w:r>
                      <w:fldChar w:fldCharType="begin"/>
                    </w:r>
                    <w:r>
                      <w:instrText xml:space="preserve"> PAGE \* MERGEFORMAT </w:instrText>
                    </w:r>
                    <w:r>
                      <w:fldChar w:fldCharType="separate"/>
                    </w:r>
                    <w:r w:rsidR="00FF482B" w:rsidRPr="00FF482B">
                      <w:rPr>
                        <w:rStyle w:val="ZhlavneboZpat0"/>
                        <w:noProof/>
                      </w:rPr>
                      <w:t>21</w:t>
                    </w:r>
                    <w:r>
                      <w:rPr>
                        <w:rStyle w:val="ZhlavneboZpat0"/>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763" w:rsidRDefault="00B57763">
    <w:pPr>
      <w:rPr>
        <w:sz w:val="2"/>
        <w:szCs w:val="2"/>
      </w:rPr>
    </w:pPr>
    <w:r>
      <w:rPr>
        <w:noProof/>
        <w:lang w:bidi="ar-SA"/>
      </w:rPr>
      <mc:AlternateContent>
        <mc:Choice Requires="wps">
          <w:drawing>
            <wp:anchor distT="0" distB="0" distL="63500" distR="63500" simplePos="0" relativeHeight="314572419" behindDoc="1" locked="0" layoutInCell="1" allowOverlap="1">
              <wp:simplePos x="0" y="0"/>
              <wp:positionH relativeFrom="page">
                <wp:posOffset>3707765</wp:posOffset>
              </wp:positionH>
              <wp:positionV relativeFrom="page">
                <wp:posOffset>10097135</wp:posOffset>
              </wp:positionV>
              <wp:extent cx="71120" cy="170815"/>
              <wp:effectExtent l="2540" t="635" r="0" b="0"/>
              <wp:wrapNone/>
              <wp:docPr id="3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12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7763" w:rsidRDefault="00B57763">
                          <w:pPr>
                            <w:pStyle w:val="ZhlavneboZpat1"/>
                            <w:shd w:val="clear" w:color="auto" w:fill="auto"/>
                            <w:spacing w:line="240" w:lineRule="auto"/>
                          </w:pPr>
                          <w:r>
                            <w:fldChar w:fldCharType="begin"/>
                          </w:r>
                          <w:r>
                            <w:instrText xml:space="preserve"> PAGE \* MERGEFORMAT </w:instrText>
                          </w:r>
                          <w:r>
                            <w:fldChar w:fldCharType="separate"/>
                          </w:r>
                          <w:r w:rsidR="00FF482B" w:rsidRPr="00FF482B">
                            <w:rPr>
                              <w:rStyle w:val="ZhlavneboZpat0"/>
                              <w:noProof/>
                            </w:rPr>
                            <w:t>7</w:t>
                          </w:r>
                          <w:r>
                            <w:rPr>
                              <w:rStyle w:val="ZhlavneboZpat0"/>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9" type="#_x0000_t202" style="position:absolute;margin-left:291.95pt;margin-top:795.05pt;width:5.6pt;height:13.45pt;z-index:-188744061;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" filled="f" stroked="f">
              <v:textbox style="mso-fit-shape-to-text:t" inset="0,0,0,0">
                <w:txbxContent>
                  <w:p w:rsidR="00B57763" w:rsidRDefault="00B57763">
                    <w:pPr>
                      <w:pStyle w:val="ZhlavneboZpat1"/>
                      <w:shd w:val="clear" w:color="auto" w:fill="auto"/>
                      <w:spacing w:line="240" w:lineRule="auto"/>
                    </w:pPr>
                    <w:r>
                      <w:fldChar w:fldCharType="begin"/>
                    </w:r>
                    <w:r>
                      <w:instrText xml:space="preserve"> PAGE \* MERGEFORMAT </w:instrText>
                    </w:r>
                    <w:r>
                      <w:fldChar w:fldCharType="separate"/>
                    </w:r>
                    <w:r w:rsidR="00FF482B" w:rsidRPr="00FF482B">
                      <w:rPr>
                        <w:rStyle w:val="ZhlavneboZpat0"/>
                        <w:noProof/>
                      </w:rPr>
                      <w:t>7</w:t>
                    </w:r>
                    <w:r>
                      <w:rPr>
                        <w:rStyle w:val="ZhlavneboZpat0"/>
                      </w:rPr>
                      <w:fldChar w:fldCharType="end"/>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763" w:rsidRDefault="00B57763">
    <w:pPr>
      <w:pStyle w:val="Zpa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763" w:rsidRDefault="00B57763">
    <w:pPr>
      <w:rPr>
        <w:sz w:val="2"/>
        <w:szCs w:val="2"/>
      </w:rPr>
    </w:pPr>
    <w:r>
      <w:rPr>
        <w:noProof/>
        <w:lang w:bidi="ar-SA"/>
      </w:rPr>
      <mc:AlternateContent>
        <mc:Choice Requires="wps">
          <w:drawing>
            <wp:anchor distT="0" distB="0" distL="63500" distR="63500" simplePos="0" relativeHeight="314572422" behindDoc="1" locked="0" layoutInCell="1" allowOverlap="1" wp14:anchorId="365A84F8" wp14:editId="49ABF0BD">
              <wp:simplePos x="0" y="0"/>
              <wp:positionH relativeFrom="page">
                <wp:posOffset>3707765</wp:posOffset>
              </wp:positionH>
              <wp:positionV relativeFrom="page">
                <wp:posOffset>10097135</wp:posOffset>
              </wp:positionV>
              <wp:extent cx="71120" cy="170815"/>
              <wp:effectExtent l="2540" t="635" r="0" b="0"/>
              <wp:wrapNone/>
              <wp:docPr id="2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12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7763" w:rsidRDefault="00B57763">
                          <w:pPr>
                            <w:pStyle w:val="ZhlavneboZpat1"/>
                            <w:shd w:val="clear" w:color="auto" w:fill="auto"/>
                            <w:spacing w:line="240" w:lineRule="auto"/>
                          </w:pPr>
                          <w:r>
                            <w:fldChar w:fldCharType="begin"/>
                          </w:r>
                          <w:r>
                            <w:instrText xml:space="preserve"> PAGE \* MERGEFORMAT </w:instrText>
                          </w:r>
                          <w:r>
                            <w:fldChar w:fldCharType="separate"/>
                          </w:r>
                          <w:r w:rsidR="00FF482B" w:rsidRPr="00FF482B">
                            <w:rPr>
                              <w:rStyle w:val="ZhlavneboZpat0"/>
                              <w:noProof/>
                            </w:rPr>
                            <w:t>10</w:t>
                          </w:r>
                          <w:r>
                            <w:rPr>
                              <w:rStyle w:val="ZhlavneboZpat0"/>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32" type="#_x0000_t202" style="position:absolute;margin-left:291.95pt;margin-top:795.05pt;width:5.6pt;height:13.45pt;z-index:-18874405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" filled="f" stroked="f">
              <v:textbox style="mso-fit-shape-to-text:t" inset="0,0,0,0">
                <w:txbxContent>
                  <w:p w:rsidR="00B57763" w:rsidRDefault="00B57763">
                    <w:pPr>
                      <w:pStyle w:val="ZhlavneboZpat1"/>
                      <w:shd w:val="clear" w:color="auto" w:fill="auto"/>
                      <w:spacing w:line="240" w:lineRule="auto"/>
                    </w:pPr>
                    <w:r>
                      <w:fldChar w:fldCharType="begin"/>
                    </w:r>
                    <w:r>
                      <w:instrText xml:space="preserve"> PAGE \* MERGEFORMAT </w:instrText>
                    </w:r>
                    <w:r>
                      <w:fldChar w:fldCharType="separate"/>
                    </w:r>
                    <w:r w:rsidR="00FF482B" w:rsidRPr="00FF482B">
                      <w:rPr>
                        <w:rStyle w:val="ZhlavneboZpat0"/>
                        <w:noProof/>
                      </w:rPr>
                      <w:t>10</w:t>
                    </w:r>
                    <w:r>
                      <w:rPr>
                        <w:rStyle w:val="ZhlavneboZpat0"/>
                      </w:rPr>
                      <w:fldChar w:fldCharType="end"/>
                    </w: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763" w:rsidRDefault="00B57763">
    <w:pPr>
      <w:rPr>
        <w:sz w:val="2"/>
        <w:szCs w:val="2"/>
      </w:rPr>
    </w:pPr>
    <w:r>
      <w:rPr>
        <w:noProof/>
        <w:lang w:bidi="ar-SA"/>
      </w:rPr>
      <mc:AlternateContent>
        <mc:Choice Requires="wps">
          <w:drawing>
            <wp:anchor distT="0" distB="0" distL="63500" distR="63500" simplePos="0" relativeHeight="314572423" behindDoc="1" locked="0" layoutInCell="1" allowOverlap="1" wp14:anchorId="643F69E9" wp14:editId="6FCEF505">
              <wp:simplePos x="0" y="0"/>
              <wp:positionH relativeFrom="page">
                <wp:posOffset>3707765</wp:posOffset>
              </wp:positionH>
              <wp:positionV relativeFrom="page">
                <wp:posOffset>10097135</wp:posOffset>
              </wp:positionV>
              <wp:extent cx="125095" cy="88265"/>
              <wp:effectExtent l="2540" t="635" r="0" b="0"/>
              <wp:wrapNone/>
              <wp:docPr id="2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095" cy="88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7763" w:rsidRDefault="00B57763">
                          <w:pPr>
                            <w:pStyle w:val="ZhlavneboZpat1"/>
                            <w:shd w:val="clear" w:color="auto" w:fill="auto"/>
                            <w:spacing w:line="240" w:lineRule="auto"/>
                          </w:pPr>
                          <w:r>
                            <w:fldChar w:fldCharType="begin"/>
                          </w:r>
                          <w:r>
                            <w:instrText xml:space="preserve"> PAGE \* MERGEFORMAT </w:instrText>
                          </w:r>
                          <w:r>
                            <w:fldChar w:fldCharType="separate"/>
                          </w:r>
                          <w:r w:rsidR="00FF482B" w:rsidRPr="00FF482B">
                            <w:rPr>
                              <w:rStyle w:val="ZhlavneboZpat0"/>
                              <w:noProof/>
                            </w:rPr>
                            <w:t>9</w:t>
                          </w:r>
                          <w:r>
                            <w:rPr>
                              <w:rStyle w:val="ZhlavneboZpat0"/>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33" type="#_x0000_t202" style="position:absolute;margin-left:291.95pt;margin-top:795.05pt;width:9.85pt;height:6.95pt;z-index:-188744057;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" filled="f" stroked="f">
              <v:textbox style="mso-fit-shape-to-text:t" inset="0,0,0,0">
                <w:txbxContent>
                  <w:p w:rsidR="00B57763" w:rsidRDefault="00B57763">
                    <w:pPr>
                      <w:pStyle w:val="ZhlavneboZpat1"/>
                      <w:shd w:val="clear" w:color="auto" w:fill="auto"/>
                      <w:spacing w:line="240" w:lineRule="auto"/>
                    </w:pPr>
                    <w:r>
                      <w:fldChar w:fldCharType="begin"/>
                    </w:r>
                    <w:r>
                      <w:instrText xml:space="preserve"> PAGE \* MERGEFORMAT </w:instrText>
                    </w:r>
                    <w:r>
                      <w:fldChar w:fldCharType="separate"/>
                    </w:r>
                    <w:r w:rsidR="00FF482B" w:rsidRPr="00FF482B">
                      <w:rPr>
                        <w:rStyle w:val="ZhlavneboZpat0"/>
                        <w:noProof/>
                      </w:rPr>
                      <w:t>9</w:t>
                    </w:r>
                    <w:r>
                      <w:rPr>
                        <w:rStyle w:val="ZhlavneboZpat0"/>
                      </w:rPr>
                      <w:fldChar w:fldCharType="end"/>
                    </w:r>
                  </w:p>
                </w:txbxContent>
              </v:textbox>
              <w10:wrap anchorx="page" anchory="page"/>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763" w:rsidRDefault="00B57763">
    <w:pPr>
      <w:rPr>
        <w:sz w:val="2"/>
        <w:szCs w:val="2"/>
      </w:rPr>
    </w:pPr>
    <w:r>
      <w:rPr>
        <w:noProof/>
        <w:lang w:bidi="ar-SA"/>
      </w:rPr>
      <mc:AlternateContent>
        <mc:Choice Requires="wps">
          <w:drawing>
            <wp:anchor distT="0" distB="0" distL="63500" distR="63500" simplePos="0" relativeHeight="314572425" behindDoc="1" locked="0" layoutInCell="1" allowOverlap="1" wp14:anchorId="68BCEA52" wp14:editId="32763FA1">
              <wp:simplePos x="0" y="0"/>
              <wp:positionH relativeFrom="page">
                <wp:posOffset>919480</wp:posOffset>
              </wp:positionH>
              <wp:positionV relativeFrom="page">
                <wp:posOffset>9840595</wp:posOffset>
              </wp:positionV>
              <wp:extent cx="2852420" cy="132080"/>
              <wp:effectExtent l="0" t="1270" r="3810" b="3175"/>
              <wp:wrapNone/>
              <wp:docPr id="2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2420" cy="132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7763" w:rsidRDefault="00B57763">
                          <w:pPr>
                            <w:pStyle w:val="ZhlavneboZpat1"/>
                            <w:shd w:val="clear" w:color="auto" w:fill="auto"/>
                            <w:spacing w:line="240" w:lineRule="auto"/>
                          </w:pPr>
                          <w:r>
                            <w:rPr>
                              <w:rStyle w:val="ZhlavneboZpat85pt"/>
                              <w:vertAlign w:val="superscript"/>
                              <w:lang w:val="cs-CZ" w:eastAsia="cs-CZ" w:bidi="cs-CZ"/>
                            </w:rPr>
                            <w:t>22</w:t>
                          </w:r>
                          <w:r>
                            <w:rPr>
                              <w:rStyle w:val="ZhlavneboZpat85pt"/>
                              <w:lang w:val="cs-CZ" w:eastAsia="cs-CZ" w:bidi="cs-CZ"/>
                            </w:rPr>
                            <w:t xml:space="preserve"> Dostupné z: </w:t>
                          </w:r>
                          <w:r>
                            <w:rPr>
                              <w:rStyle w:val="ZhlavneboZpat85pt"/>
                            </w:rPr>
                            <w:t>http://www.utb.cz/o-univerzite/vnitrni-predpisy</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type w14:anchorId="68BCEA52" id="_x0000_t202" coordsize="21600,21600" o:spt="202" path="m,l,21600r21600,l21600,xe">
              <v:stroke joinstyle="miter"/>
              <v:path gradientshapeok="t" o:connecttype="rect"/>
            </v:shapetype>
            <v:shape id="Text Box 11" o:spid="_x0000_s1035" type="#_x0000_t202" style="position:absolute;margin-left:72.4pt;margin-top:774.85pt;width:224.6pt;height:10.4pt;z-index:-188744055;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" filled="f" stroked="f">
              <v:textbox style="mso-fit-shape-to-text:t" inset="0,0,0,0">
                <w:txbxContent>
                  <w:p w:rsidR="00B57763" w:rsidRDefault="00B57763">
                    <w:pPr>
                      <w:pStyle w:val="ZhlavneboZpat1"/>
                      <w:shd w:val="clear" w:color="auto" w:fill="auto"/>
                      <w:spacing w:line="240" w:lineRule="auto"/>
                    </w:pPr>
                    <w:r>
                      <w:rPr>
                        <w:rStyle w:val="ZhlavneboZpat85pt"/>
                        <w:vertAlign w:val="superscript"/>
                        <w:lang w:val="cs-CZ" w:eastAsia="cs-CZ" w:bidi="cs-CZ"/>
                      </w:rPr>
                      <w:t>22</w:t>
                    </w:r>
                    <w:r>
                      <w:rPr>
                        <w:rStyle w:val="ZhlavneboZpat85pt"/>
                        <w:lang w:val="cs-CZ" w:eastAsia="cs-CZ" w:bidi="cs-CZ"/>
                      </w:rPr>
                      <w:t xml:space="preserve"> Dostupné z: </w:t>
                    </w:r>
                    <w:r>
                      <w:rPr>
                        <w:rStyle w:val="ZhlavneboZpat85pt"/>
                      </w:rPr>
                      <w:t>http://www.utb.cz/o-univerzite/vnitrni-predpisy</w:t>
                    </w:r>
                  </w:p>
                </w:txbxContent>
              </v:textbox>
              <w10:wrap anchorx="page" anchory="page"/>
            </v:shape>
          </w:pict>
        </mc:Fallback>
      </mc:AlternateContent>
    </w:r>
    <w:r>
      <w:rPr>
        <w:noProof/>
        <w:lang w:bidi="ar-SA"/>
      </w:rPr>
      <mc:AlternateContent>
        <mc:Choice Requires="wps">
          <w:drawing>
            <wp:anchor distT="0" distB="0" distL="63500" distR="63500" simplePos="0" relativeHeight="314572426" behindDoc="1" locked="0" layoutInCell="1" allowOverlap="1" wp14:anchorId="7D73D648" wp14:editId="5FF07D58">
              <wp:simplePos x="0" y="0"/>
              <wp:positionH relativeFrom="page">
                <wp:posOffset>3766185</wp:posOffset>
              </wp:positionH>
              <wp:positionV relativeFrom="page">
                <wp:posOffset>10279380</wp:posOffset>
              </wp:positionV>
              <wp:extent cx="71120" cy="170815"/>
              <wp:effectExtent l="3810" t="1905" r="0" b="0"/>
              <wp:wrapNone/>
              <wp:docPr id="2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12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7763" w:rsidRDefault="00B57763">
                          <w:pPr>
                            <w:pStyle w:val="ZhlavneboZpat1"/>
                            <w:shd w:val="clear" w:color="auto" w:fill="auto"/>
                            <w:spacing w:line="240" w:lineRule="auto"/>
                          </w:pPr>
                          <w:r>
                            <w:fldChar w:fldCharType="begin"/>
                          </w:r>
                          <w:r>
                            <w:instrText xml:space="preserve"> PAGE \* MERGEFORMAT </w:instrText>
                          </w:r>
                          <w:r>
                            <w:fldChar w:fldCharType="separate"/>
                          </w:r>
                          <w:r w:rsidRPr="002B6DDE">
                            <w:rPr>
                              <w:rStyle w:val="ZhlavneboZpat0"/>
                              <w:noProof/>
                            </w:rPr>
                            <w:t>7</w:t>
                          </w:r>
                          <w:r>
                            <w:rPr>
                              <w:rStyle w:val="ZhlavneboZpat0"/>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 w14:anchorId="7D73D648" id="Text Box 12" o:spid="_x0000_s1036" type="#_x0000_t202" style="position:absolute;margin-left:296.55pt;margin-top:809.4pt;width:5.6pt;height:13.45pt;z-index:-18874405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" filled="f" stroked="f">
              <v:textbox style="mso-fit-shape-to-text:t" inset="0,0,0,0">
                <w:txbxContent>
                  <w:p w:rsidR="00B57763" w:rsidRDefault="00B57763">
                    <w:pPr>
                      <w:pStyle w:val="ZhlavneboZpat1"/>
                      <w:shd w:val="clear" w:color="auto" w:fill="auto"/>
                      <w:spacing w:line="240" w:lineRule="auto"/>
                    </w:pPr>
                    <w:r>
                      <w:fldChar w:fldCharType="begin"/>
                    </w:r>
                    <w:r>
                      <w:instrText xml:space="preserve"> PAGE \* MERGEFORMAT </w:instrText>
                    </w:r>
                    <w:r>
                      <w:fldChar w:fldCharType="separate"/>
                    </w:r>
                    <w:r w:rsidRPr="002B6DDE">
                      <w:rPr>
                        <w:rStyle w:val="ZhlavneboZpat0"/>
                        <w:noProof/>
                      </w:rPr>
                      <w:t>7</w:t>
                    </w:r>
                    <w:r>
                      <w:rPr>
                        <w:rStyle w:val="ZhlavneboZpat0"/>
                      </w:rPr>
                      <w:fldChar w:fldCharType="end"/>
                    </w:r>
                  </w:p>
                </w:txbxContent>
              </v:textbox>
              <w10:wrap anchorx="page" anchory="page"/>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763" w:rsidRDefault="00B57763">
    <w:pPr>
      <w:rPr>
        <w:sz w:val="2"/>
        <w:szCs w:val="2"/>
      </w:rPr>
    </w:pPr>
    <w:r>
      <w:rPr>
        <w:noProof/>
        <w:lang w:bidi="ar-SA"/>
      </w:rPr>
      <mc:AlternateContent>
        <mc:Choice Requires="wps">
          <w:drawing>
            <wp:anchor distT="0" distB="0" distL="63500" distR="63500" simplePos="0" relativeHeight="314572437" behindDoc="1" locked="0" layoutInCell="1" allowOverlap="1">
              <wp:simplePos x="0" y="0"/>
              <wp:positionH relativeFrom="page">
                <wp:posOffset>3709035</wp:posOffset>
              </wp:positionH>
              <wp:positionV relativeFrom="page">
                <wp:posOffset>10212705</wp:posOffset>
              </wp:positionV>
              <wp:extent cx="142240" cy="170815"/>
              <wp:effectExtent l="3810" t="1905" r="1270" b="0"/>
              <wp:wrapNone/>
              <wp:docPr id="1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4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7763" w:rsidRDefault="00B57763">
                          <w:pPr>
                            <w:pStyle w:val="ZhlavneboZpat1"/>
                            <w:shd w:val="clear" w:color="auto" w:fill="auto"/>
                            <w:spacing w:line="240" w:lineRule="auto"/>
                          </w:pPr>
                          <w:r>
                            <w:fldChar w:fldCharType="begin"/>
                          </w:r>
                          <w:r>
                            <w:instrText xml:space="preserve"> PAGE \* MERGEFORMAT </w:instrText>
                          </w:r>
                          <w:r>
                            <w:fldChar w:fldCharType="separate"/>
                          </w:r>
                          <w:r w:rsidR="00FF482B" w:rsidRPr="00FF482B">
                            <w:rPr>
                              <w:rStyle w:val="ZhlavneboZpat0"/>
                              <w:noProof/>
                            </w:rPr>
                            <w:t>20</w:t>
                          </w:r>
                          <w:r>
                            <w:rPr>
                              <w:rStyle w:val="ZhlavneboZpat0"/>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3" o:spid="_x0000_s1039" type="#_x0000_t202" style="position:absolute;margin-left:292.05pt;margin-top:804.15pt;width:11.2pt;height:13.45pt;z-index:-188744043;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" filled="f" stroked="f">
              <v:textbox style="mso-fit-shape-to-text:t" inset="0,0,0,0">
                <w:txbxContent>
                  <w:p w:rsidR="00B57763" w:rsidRDefault="00B57763">
                    <w:pPr>
                      <w:pStyle w:val="ZhlavneboZpat1"/>
                      <w:shd w:val="clear" w:color="auto" w:fill="auto"/>
                      <w:spacing w:line="240" w:lineRule="auto"/>
                    </w:pPr>
                    <w:r>
                      <w:fldChar w:fldCharType="begin"/>
                    </w:r>
                    <w:r>
                      <w:instrText xml:space="preserve"> PAGE \* MERGEFORMAT </w:instrText>
                    </w:r>
                    <w:r>
                      <w:fldChar w:fldCharType="separate"/>
                    </w:r>
                    <w:r w:rsidR="00FF482B" w:rsidRPr="00FF482B">
                      <w:rPr>
                        <w:rStyle w:val="ZhlavneboZpat0"/>
                        <w:noProof/>
                      </w:rPr>
                      <w:t>20</w:t>
                    </w:r>
                    <w:r>
                      <w:rPr>
                        <w:rStyle w:val="ZhlavneboZpat0"/>
                      </w:rPr>
                      <w:fldChar w:fldCharType="end"/>
                    </w:r>
                  </w:p>
                </w:txbxContent>
              </v:textbox>
              <w10:wrap anchorx="page" anchory="page"/>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763" w:rsidRDefault="00B57763">
    <w:pPr>
      <w:rPr>
        <w:sz w:val="2"/>
        <w:szCs w:val="2"/>
      </w:rPr>
    </w:pPr>
    <w:r>
      <w:rPr>
        <w:noProof/>
        <w:lang w:bidi="ar-SA"/>
      </w:rPr>
      <mc:AlternateContent>
        <mc:Choice Requires="wps">
          <w:drawing>
            <wp:anchor distT="0" distB="0" distL="63500" distR="63500" simplePos="0" relativeHeight="314572438" behindDoc="1" locked="0" layoutInCell="1" allowOverlap="1">
              <wp:simplePos x="0" y="0"/>
              <wp:positionH relativeFrom="page">
                <wp:posOffset>3707765</wp:posOffset>
              </wp:positionH>
              <wp:positionV relativeFrom="page">
                <wp:posOffset>10097135</wp:posOffset>
              </wp:positionV>
              <wp:extent cx="142240" cy="170815"/>
              <wp:effectExtent l="2540" t="635" r="0" b="0"/>
              <wp:wrapNone/>
              <wp:docPr id="12"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4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7763" w:rsidRDefault="00B57763">
                          <w:pPr>
                            <w:pStyle w:val="ZhlavneboZpat1"/>
                            <w:shd w:val="clear" w:color="auto" w:fill="auto"/>
                            <w:spacing w:line="240" w:lineRule="auto"/>
                          </w:pPr>
                          <w:r>
                            <w:fldChar w:fldCharType="begin"/>
                          </w:r>
                          <w:r>
                            <w:instrText xml:space="preserve"> PAGE \* MERGEFORMAT </w:instrText>
                          </w:r>
                          <w:r>
                            <w:fldChar w:fldCharType="separate"/>
                          </w:r>
                          <w:r w:rsidR="00FF482B" w:rsidRPr="00FF482B">
                            <w:rPr>
                              <w:rStyle w:val="ZhlavneboZpat0"/>
                              <w:noProof/>
                            </w:rPr>
                            <w:t>19</w:t>
                          </w:r>
                          <w:r>
                            <w:rPr>
                              <w:rStyle w:val="ZhlavneboZpat0"/>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4" o:spid="_x0000_s1040" type="#_x0000_t202" style="position:absolute;margin-left:291.95pt;margin-top:795.05pt;width:11.2pt;height:13.45pt;z-index:-18874404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" filled="f" stroked="f">
              <v:textbox style="mso-fit-shape-to-text:t" inset="0,0,0,0">
                <w:txbxContent>
                  <w:p w:rsidR="00B57763" w:rsidRDefault="00B57763">
                    <w:pPr>
                      <w:pStyle w:val="ZhlavneboZpat1"/>
                      <w:shd w:val="clear" w:color="auto" w:fill="auto"/>
                      <w:spacing w:line="240" w:lineRule="auto"/>
                    </w:pPr>
                    <w:r>
                      <w:fldChar w:fldCharType="begin"/>
                    </w:r>
                    <w:r>
                      <w:instrText xml:space="preserve"> PAGE \* MERGEFORMAT </w:instrText>
                    </w:r>
                    <w:r>
                      <w:fldChar w:fldCharType="separate"/>
                    </w:r>
                    <w:r w:rsidR="00FF482B" w:rsidRPr="00FF482B">
                      <w:rPr>
                        <w:rStyle w:val="ZhlavneboZpat0"/>
                        <w:noProof/>
                      </w:rPr>
                      <w:t>19</w:t>
                    </w:r>
                    <w:r>
                      <w:rPr>
                        <w:rStyle w:val="ZhlavneboZpat0"/>
                      </w:rPr>
                      <w:fldChar w:fldCharType="end"/>
                    </w:r>
                  </w:p>
                </w:txbxContent>
              </v:textbox>
              <w10:wrap anchorx="page" anchory="page"/>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763" w:rsidRDefault="00B57763">
    <w:pPr>
      <w:rPr>
        <w:sz w:val="2"/>
        <w:szCs w:val="2"/>
      </w:rPr>
    </w:pPr>
    <w:r>
      <w:rPr>
        <w:noProof/>
        <w:lang w:bidi="ar-SA"/>
      </w:rPr>
      <mc:AlternateContent>
        <mc:Choice Requires="wps">
          <w:drawing>
            <wp:anchor distT="0" distB="0" distL="63500" distR="63500" simplePos="0" relativeHeight="314572441" behindDoc="1" locked="0" layoutInCell="1" allowOverlap="1">
              <wp:simplePos x="0" y="0"/>
              <wp:positionH relativeFrom="page">
                <wp:posOffset>3709035</wp:posOffset>
              </wp:positionH>
              <wp:positionV relativeFrom="page">
                <wp:posOffset>10434320</wp:posOffset>
              </wp:positionV>
              <wp:extent cx="142240" cy="170815"/>
              <wp:effectExtent l="3810" t="4445" r="0" b="2540"/>
              <wp:wrapNone/>
              <wp:docPr id="9"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4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7763" w:rsidRDefault="00B57763">
                          <w:pPr>
                            <w:pStyle w:val="ZhlavneboZpat1"/>
                            <w:shd w:val="clear" w:color="auto" w:fill="auto"/>
                            <w:spacing w:line="240" w:lineRule="auto"/>
                          </w:pPr>
                          <w:r>
                            <w:fldChar w:fldCharType="begin"/>
                          </w:r>
                          <w:r>
                            <w:instrText xml:space="preserve"> PAGE \* MERGEFORMAT </w:instrText>
                          </w:r>
                          <w:r>
                            <w:fldChar w:fldCharType="separate"/>
                          </w:r>
                          <w:r w:rsidR="00FF482B" w:rsidRPr="00FF482B">
                            <w:rPr>
                              <w:rStyle w:val="ZhlavneboZpat0"/>
                              <w:noProof/>
                            </w:rPr>
                            <w:t>11</w:t>
                          </w:r>
                          <w:r>
                            <w:rPr>
                              <w:rStyle w:val="ZhlavneboZpat0"/>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7" o:spid="_x0000_s1042" type="#_x0000_t202" style="position:absolute;margin-left:292.05pt;margin-top:821.6pt;width:11.2pt;height:13.45pt;z-index:-188744039;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" filled="f" stroked="f">
              <v:textbox style="mso-fit-shape-to-text:t" inset="0,0,0,0">
                <w:txbxContent>
                  <w:p w:rsidR="00B57763" w:rsidRDefault="00B57763">
                    <w:pPr>
                      <w:pStyle w:val="ZhlavneboZpat1"/>
                      <w:shd w:val="clear" w:color="auto" w:fill="auto"/>
                      <w:spacing w:line="240" w:lineRule="auto"/>
                    </w:pPr>
                    <w:r>
                      <w:fldChar w:fldCharType="begin"/>
                    </w:r>
                    <w:r>
                      <w:instrText xml:space="preserve"> PAGE \* MERGEFORMAT </w:instrText>
                    </w:r>
                    <w:r>
                      <w:fldChar w:fldCharType="separate"/>
                    </w:r>
                    <w:r w:rsidR="00FF482B" w:rsidRPr="00FF482B">
                      <w:rPr>
                        <w:rStyle w:val="ZhlavneboZpat0"/>
                        <w:noProof/>
                      </w:rPr>
                      <w:t>11</w:t>
                    </w:r>
                    <w:r>
                      <w:rPr>
                        <w:rStyle w:val="ZhlavneboZpat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77D0" w:rsidRDefault="000A77D0">
      <w:r>
        <w:separator/>
      </w:r>
    </w:p>
  </w:footnote>
  <w:footnote w:type="continuationSeparator" w:id="0">
    <w:p w:rsidR="000A77D0" w:rsidRDefault="000A77D0">
      <w:r>
        <w:continuationSeparator/>
      </w:r>
    </w:p>
  </w:footnote>
  <w:footnote w:id="1">
    <w:p w:rsidR="00B57763" w:rsidRDefault="00B57763" w:rsidP="002327D2">
      <w:pPr>
        <w:pStyle w:val="Poznmkapodarou1"/>
        <w:shd w:val="clear" w:color="auto" w:fill="auto"/>
        <w:tabs>
          <w:tab w:val="left" w:pos="270"/>
        </w:tabs>
        <w:ind w:left="160"/>
      </w:pPr>
      <w:r>
        <w:rPr>
          <w:vertAlign w:val="superscript"/>
          <w:lang w:val="cs-CZ" w:eastAsia="cs-CZ"/>
        </w:rPr>
        <w:footnoteRef/>
      </w:r>
      <w:r>
        <w:rPr>
          <w:lang w:val="cs-CZ" w:eastAsia="cs-CZ"/>
        </w:rPr>
        <w:tab/>
        <w:t xml:space="preserve">Dostupné z: </w:t>
      </w:r>
      <w:r w:rsidRPr="00806ACE">
        <w:rPr>
          <w:lang w:val="pl-PL"/>
        </w:rPr>
        <w:t>https://www.utb.cz/univerzita/uredni-deska/vnitrni-normy-a-predpisy/</w:t>
      </w:r>
    </w:p>
  </w:footnote>
  <w:footnote w:id="2">
    <w:p w:rsidR="00B57763" w:rsidRDefault="00B57763" w:rsidP="002327D2">
      <w:pPr>
        <w:pStyle w:val="Poznmkapodarou1"/>
        <w:shd w:val="clear" w:color="auto" w:fill="auto"/>
        <w:tabs>
          <w:tab w:val="left" w:pos="270"/>
        </w:tabs>
        <w:ind w:left="160"/>
      </w:pPr>
      <w:r>
        <w:rPr>
          <w:vertAlign w:val="superscript"/>
          <w:lang w:val="cs-CZ" w:eastAsia="cs-CZ"/>
        </w:rPr>
        <w:footnoteRef/>
      </w:r>
      <w:r>
        <w:rPr>
          <w:lang w:val="cs-CZ" w:eastAsia="cs-CZ"/>
        </w:rPr>
        <w:tab/>
        <w:t xml:space="preserve">Dostupné z: </w:t>
      </w:r>
      <w:r w:rsidRPr="00C7119D">
        <w:rPr>
          <w:lang w:val="cs-CZ" w:eastAsia="cs-CZ"/>
        </w:rPr>
        <w:t>https://www.utb.cz/univerzita/uredni-deska/vnitrni-normy-a-predpisy/</w:t>
      </w:r>
    </w:p>
  </w:footnote>
  <w:footnote w:id="3">
    <w:p w:rsidR="00B57763" w:rsidRDefault="00B57763" w:rsidP="002327D2">
      <w:pPr>
        <w:pStyle w:val="Poznmkapodarou1"/>
        <w:shd w:val="clear" w:color="auto" w:fill="auto"/>
        <w:tabs>
          <w:tab w:val="left" w:pos="275"/>
        </w:tabs>
        <w:ind w:left="160"/>
      </w:pPr>
      <w:r>
        <w:rPr>
          <w:vertAlign w:val="superscript"/>
          <w:lang w:val="cs-CZ" w:eastAsia="cs-CZ"/>
        </w:rPr>
        <w:footnoteRef/>
      </w:r>
      <w:r>
        <w:rPr>
          <w:lang w:val="cs-CZ" w:eastAsia="cs-CZ"/>
        </w:rPr>
        <w:tab/>
        <w:t xml:space="preserve">Dostupné z: </w:t>
      </w:r>
      <w:r w:rsidRPr="00C7119D">
        <w:rPr>
          <w:lang w:val="cs-CZ" w:eastAsia="cs-CZ"/>
        </w:rPr>
        <w:t>https://www.utb.cz/univerzita/o-univerzite/struktura/organy/rada-pro-vnitrni-hodnoceni/</w:t>
      </w:r>
    </w:p>
  </w:footnote>
  <w:footnote w:id="4">
    <w:p w:rsidR="00B57763" w:rsidRDefault="00B57763" w:rsidP="002327D2">
      <w:pPr>
        <w:pStyle w:val="Poznmkapodarou1"/>
        <w:shd w:val="clear" w:color="auto" w:fill="auto"/>
        <w:tabs>
          <w:tab w:val="left" w:pos="275"/>
        </w:tabs>
        <w:ind w:left="160"/>
      </w:pPr>
      <w:r>
        <w:rPr>
          <w:vertAlign w:val="superscript"/>
          <w:lang w:val="cs-CZ" w:eastAsia="cs-CZ"/>
        </w:rPr>
        <w:footnoteRef/>
      </w:r>
      <w:r>
        <w:rPr>
          <w:lang w:val="cs-CZ" w:eastAsia="cs-CZ"/>
        </w:rPr>
        <w:tab/>
        <w:t xml:space="preserve">Dostupné z: </w:t>
      </w:r>
      <w:r w:rsidRPr="00C7119D">
        <w:rPr>
          <w:lang w:val="cs-CZ" w:eastAsia="cs-CZ"/>
        </w:rPr>
        <w:t>https://www.utb.cz/univerzita/uredni-deska/vnitrni-normy-a-predpisy/</w:t>
      </w:r>
    </w:p>
  </w:footnote>
  <w:footnote w:id="5">
    <w:p w:rsidR="00B57763" w:rsidRDefault="00B57763" w:rsidP="002327D2">
      <w:pPr>
        <w:pStyle w:val="Textpoznpodarou"/>
      </w:pPr>
      <w:r>
        <w:rPr>
          <w:rFonts w:ascii="Calibri" w:hAnsi="Calibri"/>
          <w:sz w:val="17"/>
          <w:szCs w:val="17"/>
          <w:vertAlign w:val="superscript"/>
        </w:rPr>
        <w:footnoteRef/>
      </w:r>
      <w:r w:rsidRPr="00806ACE">
        <w:rPr>
          <w:rFonts w:ascii="Calibri" w:hAnsi="Calibri"/>
          <w:sz w:val="17"/>
          <w:szCs w:val="17"/>
        </w:rPr>
        <w:t xml:space="preserve"> Dostupn</w:t>
      </w:r>
      <w:r>
        <w:rPr>
          <w:rFonts w:ascii="Calibri" w:hAnsi="Calibri"/>
          <w:sz w:val="17"/>
          <w:szCs w:val="17"/>
        </w:rPr>
        <w:t xml:space="preserve">é z: </w:t>
      </w:r>
      <w:r w:rsidRPr="000A3B2B">
        <w:rPr>
          <w:rFonts w:ascii="Calibri" w:hAnsi="Calibri"/>
          <w:sz w:val="17"/>
          <w:szCs w:val="17"/>
        </w:rPr>
        <w:t>https://www.utb.cz/univerzita/uredni-deska/vnitrni-normy-a-predpisy/smernice-rektora/</w:t>
      </w:r>
    </w:p>
  </w:footnote>
  <w:footnote w:id="6">
    <w:p w:rsidR="00B57763" w:rsidRPr="00402376" w:rsidRDefault="00B57763" w:rsidP="002327D2">
      <w:pPr>
        <w:pStyle w:val="Textpoznpodarou"/>
        <w:rPr>
          <w:rFonts w:ascii="Calibri" w:hAnsi="Calibri"/>
          <w:sz w:val="17"/>
          <w:szCs w:val="17"/>
        </w:rPr>
      </w:pPr>
      <w:r>
        <w:rPr>
          <w:rFonts w:ascii="Calibri" w:hAnsi="Calibri"/>
          <w:sz w:val="17"/>
          <w:szCs w:val="17"/>
          <w:vertAlign w:val="superscript"/>
        </w:rPr>
        <w:footnoteRef/>
      </w:r>
      <w:r w:rsidRPr="00806ACE">
        <w:rPr>
          <w:rFonts w:ascii="Calibri" w:hAnsi="Calibri"/>
          <w:sz w:val="17"/>
          <w:szCs w:val="17"/>
        </w:rPr>
        <w:t xml:space="preserve"> Oba dostupn</w:t>
      </w:r>
      <w:r>
        <w:rPr>
          <w:rFonts w:ascii="Calibri" w:hAnsi="Calibri"/>
          <w:sz w:val="17"/>
          <w:szCs w:val="17"/>
        </w:rPr>
        <w:t xml:space="preserve">é z: </w:t>
      </w:r>
      <w:r w:rsidRPr="000A3B2B">
        <w:rPr>
          <w:rFonts w:ascii="Calibri" w:hAnsi="Calibri"/>
          <w:sz w:val="17"/>
          <w:szCs w:val="17"/>
        </w:rPr>
        <w:t>https://www.utb.cz/univerzita/uredni-deska/vnitrni-normy-a-predpisy/vnitrni-predpisy/</w:t>
      </w:r>
    </w:p>
  </w:footnote>
  <w:footnote w:id="7">
    <w:p w:rsidR="00B57763" w:rsidRDefault="00B57763" w:rsidP="002327D2">
      <w:pPr>
        <w:pStyle w:val="Textpoznpodarou"/>
      </w:pPr>
      <w:r>
        <w:rPr>
          <w:rStyle w:val="Poznmkapodarou0"/>
          <w:vertAlign w:val="superscript"/>
        </w:rPr>
        <w:footnoteRef/>
      </w:r>
      <w:r w:rsidRPr="00D838E7">
        <w:rPr>
          <w:rStyle w:val="Poznmkapodarou0"/>
        </w:rPr>
        <w:t xml:space="preserve"> Dostupné z: </w:t>
      </w:r>
      <w:r w:rsidRPr="000A3B2B">
        <w:rPr>
          <w:rFonts w:ascii="Calibri" w:hAnsi="Calibri"/>
          <w:sz w:val="17"/>
          <w:szCs w:val="17"/>
        </w:rPr>
        <w:t>https://www.utb.cz/univerzita/uredni-deska/ruzne/zprava-o-vnitrnim-hodnoceni-kvality-utb-ve-zline/</w:t>
      </w:r>
    </w:p>
  </w:footnote>
  <w:footnote w:id="8">
    <w:p w:rsidR="00B57763" w:rsidRPr="00806ACE" w:rsidRDefault="00B57763" w:rsidP="002327D2">
      <w:pPr>
        <w:pStyle w:val="Textpoznpodarou"/>
        <w:rPr>
          <w:rFonts w:ascii="Calibri" w:hAnsi="Calibri"/>
          <w:sz w:val="17"/>
          <w:szCs w:val="17"/>
        </w:rPr>
      </w:pPr>
      <w:r>
        <w:rPr>
          <w:rStyle w:val="Poznmkapodarou0"/>
          <w:vertAlign w:val="superscript"/>
        </w:rPr>
        <w:footnoteRef/>
      </w:r>
      <w:r w:rsidRPr="00D838E7">
        <w:rPr>
          <w:rStyle w:val="Poznmkapodarou0"/>
        </w:rPr>
        <w:t xml:space="preserve"> </w:t>
      </w:r>
      <w:del w:id="3" w:author="Dokulil Jiří" w:date="2018-11-19T03:07:00Z">
        <w:r w:rsidRPr="00D838E7" w:rsidDel="00D429A6">
          <w:rPr>
            <w:rStyle w:val="Poznmkapodarou0"/>
          </w:rPr>
          <w:delText xml:space="preserve"> </w:delText>
        </w:r>
      </w:del>
      <w:r w:rsidRPr="00D838E7">
        <w:rPr>
          <w:rStyle w:val="Poznmkapodarou0"/>
        </w:rPr>
        <w:t xml:space="preserve">Dostupné z:  </w:t>
      </w:r>
      <w:r w:rsidRPr="000A3B2B">
        <w:rPr>
          <w:rFonts w:ascii="Calibri" w:hAnsi="Calibri"/>
          <w:sz w:val="17"/>
          <w:szCs w:val="17"/>
        </w:rPr>
        <w:t>https://www.utb.cz/univerzita/uredni-deska/ruzne/zprava-o-vnitrnim-hodnoceni-kvality-utb-ve-zline/</w:t>
      </w:r>
      <w:r>
        <w:rPr>
          <w:rFonts w:ascii="Calibri" w:hAnsi="Calibri"/>
          <w:color w:val="E36C0A"/>
          <w:sz w:val="17"/>
          <w:szCs w:val="17"/>
        </w:rPr>
        <w:t xml:space="preserve"> </w:t>
      </w:r>
    </w:p>
    <w:p w:rsidR="00B57763" w:rsidRDefault="00B57763" w:rsidP="002327D2">
      <w:pPr>
        <w:pStyle w:val="Textpoznpodarou"/>
      </w:pPr>
    </w:p>
  </w:footnote>
  <w:footnote w:id="9">
    <w:p w:rsidR="00B57763" w:rsidRDefault="00B57763" w:rsidP="000A3B2B">
      <w:pPr>
        <w:pStyle w:val="Poznmkapodarou1"/>
        <w:shd w:val="clear" w:color="auto" w:fill="auto"/>
        <w:tabs>
          <w:tab w:val="left" w:pos="173"/>
        </w:tabs>
        <w:spacing w:line="170" w:lineRule="exact"/>
      </w:pPr>
      <w:r>
        <w:rPr>
          <w:vertAlign w:val="superscript"/>
          <w:lang w:val="cs-CZ" w:eastAsia="cs-CZ"/>
        </w:rPr>
        <w:footnoteRef/>
      </w:r>
      <w:r>
        <w:rPr>
          <w:lang w:val="cs-CZ" w:eastAsia="cs-CZ"/>
        </w:rPr>
        <w:tab/>
        <w:t xml:space="preserve">Dostupné z: </w:t>
      </w:r>
      <w:r w:rsidRPr="00D838E7">
        <w:rPr>
          <w:lang w:val="cs-CZ" w:eastAsia="cs-CZ"/>
        </w:rPr>
        <w:t>https://www.utb.cz/univerzita/mezinarodni-vztahy/studenti/mobility-studentu/</w:t>
      </w:r>
    </w:p>
  </w:footnote>
  <w:footnote w:id="10">
    <w:p w:rsidR="00B57763" w:rsidRDefault="00B57763" w:rsidP="000A3B2B">
      <w:pPr>
        <w:pStyle w:val="Poznmkapodarou1"/>
        <w:shd w:val="clear" w:color="auto" w:fill="auto"/>
        <w:tabs>
          <w:tab w:val="left" w:pos="182"/>
        </w:tabs>
        <w:spacing w:line="170" w:lineRule="exact"/>
      </w:pPr>
      <w:r>
        <w:rPr>
          <w:vertAlign w:val="superscript"/>
          <w:lang w:val="cs-CZ" w:eastAsia="cs-CZ"/>
        </w:rPr>
        <w:footnoteRef/>
      </w:r>
      <w:r>
        <w:rPr>
          <w:lang w:val="cs-CZ" w:eastAsia="cs-CZ"/>
        </w:rPr>
        <w:tab/>
        <w:t xml:space="preserve">Dostupné z: </w:t>
      </w:r>
      <w:r w:rsidRPr="00D838E7">
        <w:rPr>
          <w:lang w:val="cs-CZ" w:eastAsia="cs-CZ"/>
        </w:rPr>
        <w:t>https://www.utb.cz/univerzita/uredni-deska/vnitrni-normy-a-predpisy/</w:t>
      </w:r>
    </w:p>
  </w:footnote>
  <w:footnote w:id="11">
    <w:p w:rsidR="00B57763" w:rsidRDefault="00B57763" w:rsidP="000218FF">
      <w:pPr>
        <w:pStyle w:val="Poznmkapodarou1"/>
        <w:shd w:val="clear" w:color="auto" w:fill="auto"/>
        <w:tabs>
          <w:tab w:val="left" w:pos="173"/>
        </w:tabs>
      </w:pPr>
      <w:r>
        <w:rPr>
          <w:vertAlign w:val="superscript"/>
          <w:lang w:val="cs-CZ" w:eastAsia="cs-CZ"/>
        </w:rPr>
        <w:footnoteRef/>
      </w:r>
      <w:r>
        <w:rPr>
          <w:lang w:val="cs-CZ" w:eastAsia="cs-CZ"/>
        </w:rPr>
        <w:tab/>
        <w:t xml:space="preserve">Dostupné z: </w:t>
      </w:r>
      <w:r w:rsidRPr="00D838E7">
        <w:rPr>
          <w:lang w:val="cs-CZ" w:eastAsia="cs-CZ"/>
        </w:rPr>
        <w:t>https://stag.utb.cz/portal/</w:t>
      </w:r>
    </w:p>
  </w:footnote>
  <w:footnote w:id="12">
    <w:p w:rsidR="00B57763" w:rsidRDefault="00B57763" w:rsidP="000218FF">
      <w:pPr>
        <w:pStyle w:val="Poznmkapodarou1"/>
        <w:shd w:val="clear" w:color="auto" w:fill="auto"/>
        <w:jc w:val="left"/>
      </w:pPr>
      <w:r>
        <w:rPr>
          <w:vertAlign w:val="superscript"/>
          <w:lang w:val="cs-CZ" w:eastAsia="cs-CZ"/>
        </w:rPr>
        <w:footnoteRef/>
      </w:r>
      <w:r>
        <w:rPr>
          <w:lang w:val="cs-CZ" w:eastAsia="cs-CZ"/>
        </w:rPr>
        <w:t xml:space="preserve"> Dostupné z: </w:t>
      </w:r>
      <w:r w:rsidRPr="00D838E7">
        <w:rPr>
          <w:lang w:val="cs-CZ" w:eastAsia="cs-CZ"/>
        </w:rPr>
        <w:t>https://www.utb.cz/univerzita/uredni-deska/vnitrni-normy-a-predpisy/vnitrni-predpisy/</w:t>
      </w:r>
    </w:p>
  </w:footnote>
  <w:footnote w:id="13">
    <w:p w:rsidR="00B57763" w:rsidRDefault="00B57763" w:rsidP="000218FF">
      <w:pPr>
        <w:pStyle w:val="Poznmkapodarou1"/>
        <w:shd w:val="clear" w:color="auto" w:fill="auto"/>
        <w:tabs>
          <w:tab w:val="left" w:pos="173"/>
        </w:tabs>
      </w:pPr>
      <w:r>
        <w:rPr>
          <w:vertAlign w:val="superscript"/>
          <w:lang w:val="cs-CZ" w:eastAsia="cs-CZ"/>
        </w:rPr>
        <w:footnoteRef/>
      </w:r>
      <w:r>
        <w:rPr>
          <w:lang w:val="cs-CZ" w:eastAsia="cs-CZ"/>
        </w:rPr>
        <w:tab/>
        <w:t xml:space="preserve">Dostupné z: </w:t>
      </w:r>
      <w:r w:rsidRPr="00A752D5">
        <w:rPr>
          <w:lang w:val="cs-CZ" w:eastAsia="cs-CZ"/>
        </w:rPr>
        <w:t>https://flkr.utb.cz/o-fakulte/uredni-deska/vnitrni-normy-a-predpisy/vnitrni-predpisy/</w:t>
      </w:r>
    </w:p>
  </w:footnote>
  <w:footnote w:id="14">
    <w:p w:rsidR="00B57763" w:rsidRDefault="00B57763" w:rsidP="000218FF">
      <w:pPr>
        <w:pStyle w:val="Poznmkapodarou1"/>
        <w:shd w:val="clear" w:color="auto" w:fill="auto"/>
        <w:tabs>
          <w:tab w:val="left" w:pos="173"/>
        </w:tabs>
      </w:pPr>
      <w:r>
        <w:rPr>
          <w:vertAlign w:val="superscript"/>
          <w:lang w:val="cs-CZ" w:eastAsia="cs-CZ"/>
        </w:rPr>
        <w:footnoteRef/>
      </w:r>
      <w:r>
        <w:rPr>
          <w:lang w:val="cs-CZ" w:eastAsia="cs-CZ"/>
        </w:rPr>
        <w:tab/>
        <w:t xml:space="preserve">Dostupné z: </w:t>
      </w:r>
      <w:r w:rsidRPr="00806ACE">
        <w:rPr>
          <w:lang w:val="pl-PL"/>
        </w:rPr>
        <w:t>https://jobcentrum.utb.cz/index.php?lang=cz</w:t>
      </w:r>
    </w:p>
  </w:footnote>
  <w:footnote w:id="15">
    <w:p w:rsidR="00B57763" w:rsidRDefault="00B57763" w:rsidP="000218FF">
      <w:pPr>
        <w:pStyle w:val="Poznmkapodarou1"/>
        <w:shd w:val="clear" w:color="auto" w:fill="auto"/>
        <w:tabs>
          <w:tab w:val="left" w:pos="173"/>
        </w:tabs>
      </w:pPr>
      <w:r>
        <w:rPr>
          <w:vertAlign w:val="superscript"/>
          <w:lang w:val="cs-CZ" w:eastAsia="cs-CZ"/>
        </w:rPr>
        <w:footnoteRef/>
      </w:r>
      <w:r>
        <w:rPr>
          <w:lang w:val="cs-CZ" w:eastAsia="cs-CZ"/>
        </w:rPr>
        <w:tab/>
        <w:t xml:space="preserve">Dostupné z: </w:t>
      </w:r>
      <w:r w:rsidRPr="00A752D5">
        <w:rPr>
          <w:lang w:val="cs-CZ" w:eastAsia="cs-CZ"/>
        </w:rPr>
        <w:t>https://jobcentrum.utb.cz/index.php?option=com_career&amp;view=offers&amp;Itemid=105&amp;lang=cz</w:t>
      </w:r>
    </w:p>
  </w:footnote>
  <w:footnote w:id="16">
    <w:p w:rsidR="00B57763" w:rsidRDefault="00B57763" w:rsidP="000218FF">
      <w:pPr>
        <w:pStyle w:val="Poznmkapodarou1"/>
        <w:shd w:val="clear" w:color="auto" w:fill="auto"/>
        <w:tabs>
          <w:tab w:val="left" w:pos="173"/>
        </w:tabs>
      </w:pPr>
      <w:r>
        <w:rPr>
          <w:vertAlign w:val="superscript"/>
          <w:lang w:val="cs-CZ" w:eastAsia="cs-CZ"/>
        </w:rPr>
        <w:footnoteRef/>
      </w:r>
      <w:r>
        <w:rPr>
          <w:lang w:val="cs-CZ" w:eastAsia="cs-CZ"/>
        </w:rPr>
        <w:tab/>
        <w:t xml:space="preserve">Dostupné z: </w:t>
      </w:r>
      <w:r w:rsidRPr="00A752D5">
        <w:rPr>
          <w:lang w:val="cs-CZ" w:eastAsia="cs-CZ"/>
        </w:rPr>
        <w:t>https://jobcentrum.utb.cz/index.php?option=com_content&amp;view=article&amp;id=21&amp;Itemid=156&amp;lang=cz</w:t>
      </w:r>
    </w:p>
  </w:footnote>
  <w:footnote w:id="17">
    <w:p w:rsidR="00B57763" w:rsidRDefault="00B57763" w:rsidP="000218FF">
      <w:pPr>
        <w:pStyle w:val="Poznmkapodarou1"/>
        <w:shd w:val="clear" w:color="auto" w:fill="auto"/>
        <w:tabs>
          <w:tab w:val="left" w:pos="173"/>
        </w:tabs>
        <w:spacing w:line="170" w:lineRule="exact"/>
      </w:pPr>
      <w:r>
        <w:rPr>
          <w:vertAlign w:val="superscript"/>
          <w:lang w:val="cs-CZ" w:eastAsia="cs-CZ"/>
        </w:rPr>
        <w:footnoteRef/>
      </w:r>
      <w:r>
        <w:rPr>
          <w:lang w:val="cs-CZ" w:eastAsia="cs-CZ"/>
        </w:rPr>
        <w:tab/>
        <w:t xml:space="preserve">Dostupné z: </w:t>
      </w:r>
      <w:r w:rsidRPr="00072B89">
        <w:rPr>
          <w:lang w:val="cs-CZ" w:eastAsia="cs-CZ"/>
        </w:rPr>
        <w:t>http://digilib.k.utb.cz</w:t>
      </w:r>
    </w:p>
  </w:footnote>
  <w:footnote w:id="18">
    <w:p w:rsidR="00B57763" w:rsidRDefault="00B57763" w:rsidP="000218FF">
      <w:pPr>
        <w:pStyle w:val="Poznmkapodarou1"/>
        <w:shd w:val="clear" w:color="auto" w:fill="auto"/>
        <w:tabs>
          <w:tab w:val="left" w:pos="173"/>
        </w:tabs>
        <w:spacing w:line="170" w:lineRule="exact"/>
      </w:pPr>
      <w:r>
        <w:rPr>
          <w:vertAlign w:val="superscript"/>
          <w:lang w:val="cs-CZ" w:eastAsia="cs-CZ"/>
        </w:rPr>
        <w:footnoteRef/>
      </w:r>
      <w:r>
        <w:rPr>
          <w:lang w:val="cs-CZ" w:eastAsia="cs-CZ"/>
        </w:rPr>
        <w:tab/>
        <w:t xml:space="preserve">Dostupné z: </w:t>
      </w:r>
      <w:r w:rsidRPr="00A752D5">
        <w:rPr>
          <w:lang w:val="cs-CZ" w:eastAsia="cs-CZ"/>
        </w:rPr>
        <w:t>https://knihovna.utb.cz/veda-a-vyzkum/podpora-vedy-a-vyzkumu/repozitar-publikacni-cinnosti-utb/</w:t>
      </w:r>
    </w:p>
  </w:footnote>
  <w:footnote w:id="19">
    <w:p w:rsidR="00B57763" w:rsidRDefault="00B57763" w:rsidP="000218FF">
      <w:pPr>
        <w:pStyle w:val="Poznmkapodarou1"/>
        <w:shd w:val="clear" w:color="auto" w:fill="auto"/>
        <w:tabs>
          <w:tab w:val="left" w:pos="158"/>
        </w:tabs>
        <w:spacing w:line="170" w:lineRule="exact"/>
      </w:pPr>
      <w:r>
        <w:rPr>
          <w:vertAlign w:val="superscript"/>
          <w:lang w:val="cs-CZ" w:eastAsia="cs-CZ"/>
        </w:rPr>
        <w:footnoteRef/>
      </w:r>
      <w:r>
        <w:rPr>
          <w:lang w:val="cs-CZ" w:eastAsia="cs-CZ"/>
        </w:rPr>
        <w:tab/>
        <w:t xml:space="preserve">Seznam všech databází, které má UTB ve Zlíně je dostupný z: </w:t>
      </w:r>
      <w:r w:rsidRPr="00A752D5">
        <w:rPr>
          <w:lang w:val="cs-CZ" w:eastAsia="cs-CZ"/>
        </w:rPr>
        <w:t>http://portal.k.utb.cz/databases/alphabetical/?lang=cze</w:t>
      </w:r>
    </w:p>
  </w:footnote>
  <w:footnote w:id="20">
    <w:p w:rsidR="00B57763" w:rsidRDefault="00B57763" w:rsidP="00654A39">
      <w:pPr>
        <w:pStyle w:val="Poznmkapodarou1"/>
        <w:shd w:val="clear" w:color="auto" w:fill="auto"/>
        <w:tabs>
          <w:tab w:val="left" w:pos="173"/>
        </w:tabs>
        <w:spacing w:line="170" w:lineRule="exact"/>
      </w:pPr>
      <w:r>
        <w:rPr>
          <w:vertAlign w:val="superscript"/>
          <w:lang w:val="cs-CZ" w:eastAsia="cs-CZ"/>
        </w:rPr>
        <w:footnoteRef/>
      </w:r>
      <w:r>
        <w:rPr>
          <w:lang w:val="cs-CZ" w:eastAsia="cs-CZ"/>
        </w:rPr>
        <w:tab/>
        <w:t xml:space="preserve">Dostupné z: </w:t>
      </w:r>
      <w:ins w:id="35" w:author="Dokulil Jiří" w:date="2018-11-19T03:54:00Z">
        <w:r w:rsidR="000E6E20" w:rsidRPr="000E6E20">
          <w:rPr>
            <w:lang w:val="cs-CZ" w:eastAsia="cs-CZ"/>
          </w:rPr>
          <w:t>https://www.utb.cz/?mdocs-file=23586</w:t>
        </w:r>
      </w:ins>
      <w:del w:id="36" w:author="Dokulil Jiří" w:date="2018-11-19T03:54:00Z">
        <w:r w:rsidRPr="00A752D5" w:rsidDel="000E6E20">
          <w:rPr>
            <w:lang w:val="cs-CZ" w:eastAsia="cs-CZ"/>
          </w:rPr>
          <w:delText>https://www.utb.cz/univerzita/uredni-deska/vnitrni-normy-a-predpisy/</w:delText>
        </w:r>
      </w:del>
    </w:p>
  </w:footnote>
  <w:footnote w:id="21">
    <w:p w:rsidR="00B57763" w:rsidRPr="009E5D52" w:rsidRDefault="00B57763" w:rsidP="00072B89">
      <w:pPr>
        <w:pStyle w:val="Textpoznpodarou"/>
        <w:rPr>
          <w:sz w:val="17"/>
          <w:szCs w:val="17"/>
        </w:rPr>
      </w:pPr>
      <w:r w:rsidRPr="009E5D52">
        <w:rPr>
          <w:rStyle w:val="Znakapoznpodarou"/>
          <w:sz w:val="17"/>
          <w:szCs w:val="17"/>
        </w:rPr>
        <w:footnoteRef/>
      </w:r>
      <w:r w:rsidRPr="009E5D52">
        <w:rPr>
          <w:sz w:val="17"/>
          <w:szCs w:val="17"/>
        </w:rPr>
        <w:t xml:space="preserve"> </w:t>
      </w:r>
      <w:r w:rsidRPr="00072B89">
        <w:rPr>
          <w:rFonts w:asciiTheme="minorHAnsi" w:hAnsiTheme="minorHAnsi" w:cstheme="minorHAnsi"/>
          <w:sz w:val="17"/>
          <w:szCs w:val="17"/>
        </w:rPr>
        <w:t>Dostupné z: https://www.utb.cz/univerzita/uredni-deska/vnitrni-normy-a-predpisy/vnitrni-predpisy/</w:t>
      </w:r>
      <w:r w:rsidRPr="009E5D52">
        <w:rPr>
          <w:sz w:val="17"/>
          <w:szCs w:val="17"/>
        </w:rPr>
        <w:t xml:space="preserve">  </w:t>
      </w:r>
    </w:p>
    <w:p w:rsidR="00B57763" w:rsidRDefault="00B57763" w:rsidP="00072B89">
      <w:pPr>
        <w:pStyle w:val="Textpoznpodarou"/>
      </w:pPr>
    </w:p>
  </w:footnote>
  <w:footnote w:id="22">
    <w:p w:rsidR="00B57763" w:rsidRDefault="00B57763" w:rsidP="00367071">
      <w:pPr>
        <w:pStyle w:val="Poznmkapodarou1"/>
        <w:shd w:val="clear" w:color="auto" w:fill="auto"/>
        <w:tabs>
          <w:tab w:val="left" w:pos="422"/>
        </w:tabs>
        <w:spacing w:line="240" w:lineRule="exact"/>
        <w:ind w:left="240"/>
      </w:pPr>
      <w:r>
        <w:rPr>
          <w:vertAlign w:val="superscript"/>
          <w:lang w:val="cs-CZ" w:eastAsia="cs-CZ"/>
        </w:rPr>
        <w:footnoteRef/>
      </w:r>
      <w:r>
        <w:rPr>
          <w:lang w:val="cs-CZ" w:eastAsia="cs-CZ"/>
        </w:rPr>
        <w:tab/>
        <w:t xml:space="preserve">Dostupné z: </w:t>
      </w:r>
      <w:r w:rsidRPr="00A752D5">
        <w:rPr>
          <w:lang w:val="cs-CZ" w:eastAsia="cs-CZ"/>
        </w:rPr>
        <w:t>https://www.utb.cz/univerzita/uredni-deska/ruzne/strategicky-zamer/</w:t>
      </w:r>
    </w:p>
  </w:footnote>
  <w:footnote w:id="23">
    <w:p w:rsidR="00B57763" w:rsidRDefault="00B57763" w:rsidP="00367071">
      <w:pPr>
        <w:pStyle w:val="Poznmkapodarou1"/>
        <w:shd w:val="clear" w:color="auto" w:fill="auto"/>
        <w:tabs>
          <w:tab w:val="left" w:pos="427"/>
        </w:tabs>
        <w:spacing w:line="240" w:lineRule="exact"/>
        <w:ind w:left="240"/>
      </w:pPr>
      <w:r>
        <w:rPr>
          <w:vertAlign w:val="superscript"/>
          <w:lang w:val="cs-CZ" w:eastAsia="cs-CZ"/>
        </w:rPr>
        <w:footnoteRef/>
      </w:r>
      <w:r>
        <w:rPr>
          <w:lang w:val="cs-CZ" w:eastAsia="cs-CZ"/>
        </w:rPr>
        <w:tab/>
        <w:t xml:space="preserve">Dostupné z: </w:t>
      </w:r>
      <w:r w:rsidRPr="00690DB4">
        <w:rPr>
          <w:lang w:val="pl-PL"/>
        </w:rPr>
        <w:t>http://www.utb.cz/flkr/o-fakulte/dlouhodoby-zamer</w:t>
      </w:r>
      <w:r w:rsidRPr="000A7DF5">
        <w:rPr>
          <w:lang w:val="pl-PL"/>
        </w:rPr>
        <w:t xml:space="preserve"> </w:t>
      </w:r>
    </w:p>
  </w:footnote>
  <w:footnote w:id="24">
    <w:p w:rsidR="00B57763" w:rsidRDefault="00B57763" w:rsidP="00367071">
      <w:pPr>
        <w:pStyle w:val="Poznmkapodarou1"/>
        <w:shd w:val="clear" w:color="auto" w:fill="auto"/>
        <w:tabs>
          <w:tab w:val="left" w:pos="427"/>
        </w:tabs>
        <w:spacing w:line="240" w:lineRule="exact"/>
        <w:ind w:left="240"/>
      </w:pPr>
      <w:r>
        <w:rPr>
          <w:vertAlign w:val="superscript"/>
          <w:lang w:val="cs-CZ" w:eastAsia="cs-CZ"/>
        </w:rPr>
        <w:footnoteRef/>
      </w:r>
      <w:r>
        <w:rPr>
          <w:lang w:val="cs-CZ" w:eastAsia="cs-CZ"/>
        </w:rPr>
        <w:tab/>
        <w:t xml:space="preserve">Dostupné z: </w:t>
      </w:r>
      <w:r w:rsidRPr="00802FDC">
        <w:rPr>
          <w:lang w:val="cs-CZ" w:eastAsia="cs-CZ"/>
        </w:rPr>
        <w:t>https://flkr.utb.cz/o-fakulte/uredni-deska/vnitrni-normy-a-predpisy/vnitrni-predpisy/</w:t>
      </w:r>
      <w:r>
        <w:rPr>
          <w:lang w:val="cs-CZ" w:eastAsia="cs-CZ"/>
        </w:rPr>
        <w:t xml:space="preserve"> </w:t>
      </w:r>
    </w:p>
  </w:footnote>
  <w:footnote w:id="25">
    <w:p w:rsidR="00B57763" w:rsidRDefault="00B57763" w:rsidP="00580966">
      <w:pPr>
        <w:pStyle w:val="Poznmkapodarou1"/>
        <w:shd w:val="clear" w:color="auto" w:fill="auto"/>
        <w:tabs>
          <w:tab w:val="left" w:pos="427"/>
        </w:tabs>
        <w:spacing w:line="240" w:lineRule="exact"/>
        <w:ind w:left="240"/>
      </w:pPr>
      <w:r>
        <w:rPr>
          <w:vertAlign w:val="superscript"/>
          <w:lang w:val="cs-CZ" w:eastAsia="cs-CZ"/>
        </w:rPr>
        <w:footnoteRef/>
      </w:r>
      <w:r>
        <w:rPr>
          <w:lang w:val="cs-CZ" w:eastAsia="cs-CZ"/>
        </w:rPr>
        <w:tab/>
        <w:t xml:space="preserve">Dostupné z: </w:t>
      </w:r>
      <w:r w:rsidRPr="00690DB4">
        <w:rPr>
          <w:lang w:val="pl-PL"/>
        </w:rPr>
        <w:t>https://www.rvvi.cz</w:t>
      </w:r>
    </w:p>
  </w:footnote>
  <w:footnote w:id="26">
    <w:p w:rsidR="00B57763" w:rsidRDefault="00B57763" w:rsidP="00580966">
      <w:pPr>
        <w:pStyle w:val="Poznmkapodarou1"/>
        <w:shd w:val="clear" w:color="auto" w:fill="auto"/>
        <w:tabs>
          <w:tab w:val="left" w:pos="427"/>
        </w:tabs>
        <w:spacing w:line="240" w:lineRule="exact"/>
        <w:ind w:left="240"/>
      </w:pPr>
      <w:r>
        <w:rPr>
          <w:vertAlign w:val="superscript"/>
          <w:lang w:val="cs-CZ" w:eastAsia="cs-CZ"/>
        </w:rPr>
        <w:footnoteRef/>
      </w:r>
      <w:r>
        <w:rPr>
          <w:lang w:val="cs-CZ" w:eastAsia="cs-CZ"/>
        </w:rPr>
        <w:tab/>
        <w:t xml:space="preserve">Dostupné z: </w:t>
      </w:r>
      <w:r w:rsidRPr="00802FDC">
        <w:rPr>
          <w:lang w:val="cs-CZ" w:eastAsia="cs-CZ"/>
        </w:rPr>
        <w:t>https://flkr.utb.cz/o-fakulte/uredni-deska/vyrocni-zpravy/vyrocni-zprava-flkr-za-rok-2016/</w:t>
      </w:r>
    </w:p>
  </w:footnote>
  <w:footnote w:id="27">
    <w:p w:rsidR="00B57763" w:rsidRDefault="00B57763" w:rsidP="00580966">
      <w:pPr>
        <w:pStyle w:val="Poznmkapodarou1"/>
        <w:shd w:val="clear" w:color="auto" w:fill="auto"/>
        <w:tabs>
          <w:tab w:val="left" w:pos="427"/>
        </w:tabs>
        <w:spacing w:line="240" w:lineRule="exact"/>
        <w:ind w:left="240"/>
      </w:pPr>
      <w:r>
        <w:rPr>
          <w:vertAlign w:val="superscript"/>
          <w:lang w:val="cs-CZ" w:eastAsia="cs-CZ"/>
        </w:rPr>
        <w:footnoteRef/>
      </w:r>
      <w:r>
        <w:rPr>
          <w:lang w:val="cs-CZ" w:eastAsia="cs-CZ"/>
        </w:rPr>
        <w:tab/>
        <w:t xml:space="preserve">Dostupné z: </w:t>
      </w:r>
      <w:r w:rsidRPr="00802FDC">
        <w:rPr>
          <w:lang w:val="cs-CZ" w:eastAsia="cs-CZ"/>
        </w:rPr>
        <w:t>https://www.utb.cz/univerzita/uredni-deska/ruzne/vyrocni-zpravy/</w:t>
      </w:r>
    </w:p>
  </w:footnote>
  <w:footnote w:id="28">
    <w:p w:rsidR="00B57763" w:rsidRDefault="00B57763" w:rsidP="00542B91">
      <w:pPr>
        <w:pStyle w:val="Poznmkapodarou1"/>
        <w:shd w:val="clear" w:color="auto" w:fill="auto"/>
        <w:tabs>
          <w:tab w:val="left" w:pos="192"/>
        </w:tabs>
        <w:spacing w:line="170" w:lineRule="exact"/>
      </w:pPr>
      <w:r>
        <w:rPr>
          <w:vertAlign w:val="superscript"/>
          <w:lang w:val="cs-CZ" w:eastAsia="cs-CZ"/>
        </w:rPr>
        <w:footnoteRef/>
      </w:r>
      <w:r>
        <w:rPr>
          <w:lang w:val="cs-CZ" w:eastAsia="cs-CZ"/>
        </w:rPr>
        <w:tab/>
        <w:t xml:space="preserve">Dostupné z: </w:t>
      </w:r>
      <w:r w:rsidRPr="00802FDC">
        <w:rPr>
          <w:lang w:val="cs-CZ" w:eastAsia="cs-CZ"/>
        </w:rPr>
        <w:t>https://www.utb.cz/univerzita/uredni-deska/vnitrni-normy-a-predpisy/vnitrni-predpisy/</w:t>
      </w:r>
    </w:p>
  </w:footnote>
  <w:footnote w:id="29">
    <w:p w:rsidR="00B57763" w:rsidRDefault="00B57763" w:rsidP="00542B91">
      <w:pPr>
        <w:pStyle w:val="Poznmkapodarou1"/>
        <w:shd w:val="clear" w:color="auto" w:fill="auto"/>
        <w:tabs>
          <w:tab w:val="left" w:pos="192"/>
        </w:tabs>
        <w:spacing w:line="170" w:lineRule="exact"/>
      </w:pPr>
      <w:r>
        <w:rPr>
          <w:vertAlign w:val="superscript"/>
          <w:lang w:val="cs-CZ" w:eastAsia="cs-CZ"/>
        </w:rPr>
        <w:footnoteRef/>
      </w:r>
      <w:r>
        <w:rPr>
          <w:lang w:val="cs-CZ" w:eastAsia="cs-CZ"/>
        </w:rPr>
        <w:tab/>
        <w:t xml:space="preserve">Dostupné z: </w:t>
      </w:r>
      <w:r w:rsidRPr="00802FDC">
        <w:rPr>
          <w:lang w:val="cs-CZ" w:eastAsia="cs-CZ"/>
        </w:rPr>
        <w:t>https://flkr.utb.cz/o-fakulte/zakladni-informace/struktura/ostatni-organy-fakulty/rada-studijnich-programu/</w:t>
      </w:r>
    </w:p>
  </w:footnote>
  <w:footnote w:id="30">
    <w:p w:rsidR="00B57763" w:rsidRDefault="00B57763" w:rsidP="008B0091">
      <w:pPr>
        <w:pStyle w:val="Poznmkapodarou1"/>
        <w:shd w:val="clear" w:color="auto" w:fill="auto"/>
        <w:tabs>
          <w:tab w:val="left" w:pos="192"/>
        </w:tabs>
        <w:spacing w:line="245" w:lineRule="exact"/>
      </w:pPr>
      <w:r>
        <w:rPr>
          <w:vertAlign w:val="superscript"/>
          <w:lang w:val="cs-CZ" w:eastAsia="cs-CZ"/>
        </w:rPr>
        <w:footnoteRef/>
      </w:r>
      <w:r>
        <w:rPr>
          <w:lang w:val="cs-CZ" w:eastAsia="cs-CZ"/>
        </w:rPr>
        <w:tab/>
        <w:t xml:space="preserve">Dostupné z: </w:t>
      </w:r>
      <w:r w:rsidRPr="00BC289D">
        <w:rPr>
          <w:lang w:val="cs-CZ" w:eastAsia="cs-CZ"/>
        </w:rPr>
        <w:t>https://knihovna.utb.cz/knihovna/o-knihovne/studovna-uherske-hradiste/</w:t>
      </w:r>
    </w:p>
  </w:footnote>
  <w:footnote w:id="31">
    <w:p w:rsidR="00B57763" w:rsidRDefault="00B57763" w:rsidP="008B0091">
      <w:pPr>
        <w:pStyle w:val="Poznmkapodarou1"/>
        <w:shd w:val="clear" w:color="auto" w:fill="auto"/>
        <w:tabs>
          <w:tab w:val="left" w:pos="192"/>
        </w:tabs>
        <w:spacing w:line="245" w:lineRule="exact"/>
      </w:pPr>
      <w:r>
        <w:rPr>
          <w:vertAlign w:val="superscript"/>
          <w:lang w:val="cs-CZ" w:eastAsia="cs-CZ"/>
        </w:rPr>
        <w:footnoteRef/>
      </w:r>
      <w:r>
        <w:rPr>
          <w:lang w:val="cs-CZ" w:eastAsia="cs-CZ"/>
        </w:rPr>
        <w:tab/>
        <w:t xml:space="preserve">Dostupné z: </w:t>
      </w:r>
      <w:r w:rsidRPr="00BC289D">
        <w:rPr>
          <w:lang w:val="cs-CZ" w:eastAsia="cs-CZ"/>
        </w:rPr>
        <w:t>https://flkr.utb.cz/o-fakulte/uredni-deska/vnitrni-normy-a-predpisy/vnitrni-predpisy/</w:t>
      </w:r>
      <w:r w:rsidRPr="000A7DF5">
        <w:rPr>
          <w:lang w:val="pl-PL"/>
        </w:rPr>
        <w:t xml:space="preserve"> </w:t>
      </w:r>
    </w:p>
  </w:footnote>
  <w:footnote w:id="32">
    <w:p w:rsidR="00B57763" w:rsidRDefault="00B57763" w:rsidP="008B0091">
      <w:pPr>
        <w:pStyle w:val="Poznmkapodarou1"/>
        <w:shd w:val="clear" w:color="auto" w:fill="auto"/>
        <w:tabs>
          <w:tab w:val="left" w:pos="192"/>
        </w:tabs>
        <w:spacing w:line="245" w:lineRule="exact"/>
      </w:pPr>
      <w:r>
        <w:rPr>
          <w:vertAlign w:val="superscript"/>
          <w:lang w:val="cs-CZ" w:eastAsia="cs-CZ"/>
        </w:rPr>
        <w:footnoteRef/>
      </w:r>
      <w:r>
        <w:rPr>
          <w:lang w:val="cs-CZ" w:eastAsia="cs-CZ"/>
        </w:rPr>
        <w:tab/>
        <w:t xml:space="preserve">Dostupné z: </w:t>
      </w:r>
      <w:r w:rsidRPr="005111EC">
        <w:rPr>
          <w:lang w:val="cs-CZ" w:eastAsia="cs-CZ"/>
        </w:rPr>
        <w:t>https://flkr.utb.cz/studium/</w:t>
      </w:r>
    </w:p>
  </w:footnote>
  <w:footnote w:id="33">
    <w:p w:rsidR="00B57763" w:rsidRDefault="00B57763" w:rsidP="008B0091">
      <w:pPr>
        <w:pStyle w:val="Poznmkapodarou1"/>
        <w:shd w:val="clear" w:color="auto" w:fill="auto"/>
        <w:tabs>
          <w:tab w:val="left" w:pos="192"/>
        </w:tabs>
        <w:spacing w:line="245" w:lineRule="exact"/>
      </w:pPr>
      <w:r>
        <w:rPr>
          <w:vertAlign w:val="superscript"/>
          <w:lang w:val="cs-CZ" w:eastAsia="cs-CZ"/>
        </w:rPr>
        <w:footnoteRef/>
      </w:r>
      <w:r>
        <w:rPr>
          <w:lang w:val="cs-CZ" w:eastAsia="cs-CZ"/>
        </w:rPr>
        <w:tab/>
        <w:t xml:space="preserve">Dostupné z: </w:t>
      </w:r>
      <w:r w:rsidRPr="005111EC">
        <w:rPr>
          <w:lang w:val="cs-CZ" w:eastAsia="cs-CZ"/>
        </w:rPr>
        <w:t>https://flkr.utb.cz/o-fakulte/uredni-deska/vnitrni-normy-a-predpisy/pokyny-dekana/</w:t>
      </w:r>
    </w:p>
  </w:footnote>
  <w:footnote w:id="34">
    <w:p w:rsidR="00B57763" w:rsidRDefault="00B57763" w:rsidP="009F598B">
      <w:pPr>
        <w:pStyle w:val="Poznmkapodarou1"/>
        <w:shd w:val="clear" w:color="auto" w:fill="auto"/>
        <w:tabs>
          <w:tab w:val="left" w:pos="192"/>
        </w:tabs>
        <w:spacing w:line="170" w:lineRule="exact"/>
      </w:pPr>
      <w:r>
        <w:rPr>
          <w:vertAlign w:val="superscript"/>
          <w:lang w:val="cs-CZ" w:eastAsia="cs-CZ"/>
        </w:rPr>
        <w:footnoteRef/>
      </w:r>
      <w:r>
        <w:rPr>
          <w:lang w:val="cs-CZ" w:eastAsia="cs-CZ"/>
        </w:rPr>
        <w:tab/>
        <w:t xml:space="preserve">Dostupné z: </w:t>
      </w:r>
      <w:r w:rsidRPr="00CF1572">
        <w:rPr>
          <w:lang w:val="pl-PL"/>
        </w:rPr>
        <w:t>http://www.msmt.cz/vyzkum-a-vyvoj-2/zakon-c-111-1998-sb-o-vysokych-skolach</w:t>
      </w:r>
    </w:p>
  </w:footnote>
  <w:footnote w:id="35">
    <w:p w:rsidR="00B57763" w:rsidRDefault="00B57763" w:rsidP="009F598B">
      <w:pPr>
        <w:pStyle w:val="Poznmkapodarou1"/>
        <w:shd w:val="clear" w:color="auto" w:fill="auto"/>
        <w:tabs>
          <w:tab w:val="left" w:pos="192"/>
        </w:tabs>
        <w:spacing w:line="170" w:lineRule="exact"/>
      </w:pPr>
      <w:r>
        <w:rPr>
          <w:vertAlign w:val="superscript"/>
          <w:lang w:val="cs-CZ" w:eastAsia="cs-CZ"/>
        </w:rPr>
        <w:footnoteRef/>
      </w:r>
      <w:r>
        <w:rPr>
          <w:lang w:val="cs-CZ" w:eastAsia="cs-CZ"/>
        </w:rPr>
        <w:tab/>
        <w:t xml:space="preserve">Dostupné z: </w:t>
      </w:r>
      <w:r w:rsidRPr="005111EC">
        <w:rPr>
          <w:lang w:val="cs-CZ" w:eastAsia="cs-CZ"/>
        </w:rPr>
        <w:t>https://www.utb.cz/univerzita/uredni-deska/vnitrni-normy-a-predpisy/vnitrni-predpisy/</w:t>
      </w:r>
    </w:p>
  </w:footnote>
  <w:footnote w:id="36">
    <w:p w:rsidR="00B57763" w:rsidRDefault="00B57763" w:rsidP="001762E9">
      <w:pPr>
        <w:pStyle w:val="Poznmkapodarou1"/>
        <w:shd w:val="clear" w:color="auto" w:fill="auto"/>
        <w:tabs>
          <w:tab w:val="left" w:pos="192"/>
        </w:tabs>
        <w:spacing w:line="170" w:lineRule="exact"/>
      </w:pPr>
      <w:r>
        <w:rPr>
          <w:vertAlign w:val="superscript"/>
          <w:lang w:val="cs-CZ" w:eastAsia="cs-CZ"/>
        </w:rPr>
        <w:footnoteRef/>
      </w:r>
      <w:r>
        <w:rPr>
          <w:lang w:val="cs-CZ" w:eastAsia="cs-CZ"/>
        </w:rPr>
        <w:tab/>
        <w:t xml:space="preserve">Dostupné z: </w:t>
      </w:r>
      <w:r w:rsidRPr="00B01CE3">
        <w:rPr>
          <w:lang w:val="cs-CZ" w:eastAsia="cs-CZ"/>
        </w:rPr>
        <w:t>https://www.utb.cz/univerzita/uredni-deska/vnitrni-normy-a-predpisy/vnitrni-predpisy/</w:t>
      </w:r>
    </w:p>
  </w:footnote>
  <w:footnote w:id="37">
    <w:p w:rsidR="00B57763" w:rsidRDefault="00B57763" w:rsidP="006D453F">
      <w:pPr>
        <w:pStyle w:val="Poznmkapodarou2"/>
        <w:shd w:val="clear" w:color="auto" w:fill="auto"/>
        <w:tabs>
          <w:tab w:val="left" w:pos="192"/>
        </w:tabs>
        <w:spacing w:line="170" w:lineRule="exact"/>
      </w:pPr>
      <w:r>
        <w:rPr>
          <w:vertAlign w:val="superscript"/>
          <w:lang w:val="cs-CZ" w:eastAsia="cs-CZ" w:bidi="cs-CZ"/>
        </w:rPr>
        <w:footnoteRef/>
      </w:r>
      <w:r>
        <w:rPr>
          <w:lang w:val="cs-CZ" w:eastAsia="cs-CZ" w:bidi="cs-CZ"/>
        </w:rPr>
        <w:tab/>
        <w:t xml:space="preserve">Dostupné z: </w:t>
      </w:r>
      <w:r w:rsidRPr="00822CD3">
        <w:t>http://www.utb.cz/file/36259/</w:t>
      </w:r>
    </w:p>
  </w:footnote>
  <w:footnote w:id="38">
    <w:p w:rsidR="00B57763" w:rsidRDefault="00B57763" w:rsidP="006D453F">
      <w:pPr>
        <w:pStyle w:val="Poznmkapodarou2"/>
        <w:shd w:val="clear" w:color="auto" w:fill="auto"/>
        <w:tabs>
          <w:tab w:val="left" w:pos="192"/>
        </w:tabs>
        <w:spacing w:line="170" w:lineRule="exact"/>
      </w:pPr>
      <w:r>
        <w:rPr>
          <w:vertAlign w:val="superscript"/>
          <w:lang w:val="cs-CZ" w:eastAsia="cs-CZ" w:bidi="cs-CZ"/>
        </w:rPr>
        <w:footnoteRef/>
      </w:r>
      <w:r>
        <w:rPr>
          <w:lang w:val="cs-CZ" w:eastAsia="cs-CZ" w:bidi="cs-CZ"/>
        </w:rPr>
        <w:tab/>
        <w:t xml:space="preserve">Dostupné z: </w:t>
      </w:r>
      <w:r w:rsidRPr="00822CD3">
        <w:t>http://www.utb.cz/o-univerzite/vnitrni-predpisy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763" w:rsidRDefault="00B57763">
    <w:pPr>
      <w:rPr>
        <w:sz w:val="2"/>
        <w:szCs w:val="2"/>
      </w:rPr>
    </w:pPr>
    <w:r>
      <w:rPr>
        <w:noProof/>
        <w:lang w:bidi="ar-SA"/>
      </w:rPr>
      <mc:AlternateContent>
        <mc:Choice Requires="wps">
          <w:drawing>
            <wp:anchor distT="0" distB="0" distL="63500" distR="63500" simplePos="0" relativeHeight="314572416" behindDoc="1" locked="0" layoutInCell="1" allowOverlap="1">
              <wp:simplePos x="0" y="0"/>
              <wp:positionH relativeFrom="margin">
                <wp:align>center</wp:align>
              </wp:positionH>
              <wp:positionV relativeFrom="page">
                <wp:posOffset>127635</wp:posOffset>
              </wp:positionV>
              <wp:extent cx="3075940" cy="340995"/>
              <wp:effectExtent l="0" t="0" r="14605" b="2540"/>
              <wp:wrapNone/>
              <wp:docPr id="3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5940" cy="340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7763" w:rsidRDefault="00B57763" w:rsidP="004A750A">
                          <w:pPr>
                            <w:pStyle w:val="ZhlavneboZpat1"/>
                            <w:jc w:val="center"/>
                          </w:pPr>
                        </w:p>
                        <w:p w:rsidR="00B57763" w:rsidRPr="004308C5" w:rsidRDefault="00B57763" w:rsidP="004A750A">
                          <w:pPr>
                            <w:pStyle w:val="ZhlavneboZpat1"/>
                            <w:jc w:val="center"/>
                          </w:pPr>
                          <w:r w:rsidRPr="004308C5">
                            <w:t>Univerzita Tomáše Bati ve Zlíně, Fakulta logistiky a krizového řízení</w:t>
                          </w:r>
                        </w:p>
                        <w:p w:rsidR="00B57763" w:rsidRPr="004308C5" w:rsidRDefault="00B57763" w:rsidP="004A750A">
                          <w:pPr>
                            <w:pStyle w:val="ZhlavneboZpat1"/>
                            <w:jc w:val="center"/>
                          </w:pPr>
                          <w:r w:rsidRPr="004308C5">
                            <w:t xml:space="preserve">SP: </w:t>
                          </w:r>
                          <w:r>
                            <w:t>Management rizik</w:t>
                          </w:r>
                        </w:p>
                        <w:p w:rsidR="00B57763" w:rsidRDefault="00B57763">
                          <w:pPr>
                            <w:pStyle w:val="ZhlavneboZpat1"/>
                            <w:shd w:val="clear" w:color="auto" w:fill="auto"/>
                            <w:spacing w:line="240" w:lineRule="auto"/>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type id="_x0000_t202" coordsize="21600,21600" o:spt="202" path="m,l,21600r21600,l21600,xe">
              <v:stroke joinstyle="miter"/>
              <v:path gradientshapeok="t" o:connecttype="rect"/>
            </v:shapetype>
            <v:shape id="Text Box 2" o:spid="_x0000_s1026" type="#_x0000_t202" style="position:absolute;margin-left:0;margin-top:10.05pt;width:242.2pt;height:26.85pt;z-index:-188744064;visibility:visible;mso-wrap-style:none;mso-width-percent:0;mso-height-percent:0;mso-wrap-distance-left:5pt;mso-wrap-distance-top:0;mso-wrap-distance-right:5pt;mso-wrap-distance-bottom:0;mso-position-horizontal:center;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" filled="f" stroked="f">
              <v:textbox style="mso-fit-shape-to-text:t" inset="0,0,0,0">
                <w:txbxContent>
                  <w:p w:rsidR="00B57763" w:rsidRDefault="00B57763" w:rsidP="004A750A">
                    <w:pPr>
                      <w:pStyle w:val="ZhlavneboZpat1"/>
                      <w:jc w:val="center"/>
                    </w:pPr>
                  </w:p>
                  <w:p w:rsidR="00B57763" w:rsidRPr="004308C5" w:rsidRDefault="00B57763" w:rsidP="004A750A">
                    <w:pPr>
                      <w:pStyle w:val="ZhlavneboZpat1"/>
                      <w:jc w:val="center"/>
                    </w:pPr>
                    <w:r w:rsidRPr="004308C5">
                      <w:t>Univerzita Tomáše Bati ve Zlíně, Fakulta logistiky a krizového řízení</w:t>
                    </w:r>
                  </w:p>
                  <w:p w:rsidR="00B57763" w:rsidRPr="004308C5" w:rsidRDefault="00B57763" w:rsidP="004A750A">
                    <w:pPr>
                      <w:pStyle w:val="ZhlavneboZpat1"/>
                      <w:jc w:val="center"/>
                    </w:pPr>
                    <w:r w:rsidRPr="004308C5">
                      <w:t xml:space="preserve">SP: </w:t>
                    </w:r>
                    <w:r>
                      <w:t>Management rizik</w:t>
                    </w:r>
                  </w:p>
                  <w:p w:rsidR="00B57763" w:rsidRDefault="00B57763">
                    <w:pPr>
                      <w:pStyle w:val="ZhlavneboZpat1"/>
                      <w:shd w:val="clear" w:color="auto" w:fill="auto"/>
                      <w:spacing w:line="240" w:lineRule="auto"/>
                    </w:pPr>
                  </w:p>
                </w:txbxContent>
              </v:textbox>
              <w10:wrap anchorx="margin" anchory="page"/>
            </v:shape>
          </w:pict>
        </mc:Fallback>
      </mc:AlternateConten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763" w:rsidRDefault="00B57763">
    <w:pPr>
      <w:rPr>
        <w:sz w:val="2"/>
        <w:szCs w:val="2"/>
      </w:rPr>
    </w:pPr>
    <w:r>
      <w:rPr>
        <w:noProof/>
        <w:lang w:bidi="ar-SA"/>
      </w:rPr>
      <mc:AlternateContent>
        <mc:Choice Requires="wps">
          <w:drawing>
            <wp:anchor distT="0" distB="0" distL="63500" distR="63500" simplePos="0" relativeHeight="314572442" behindDoc="1" locked="0" layoutInCell="1" allowOverlap="1">
              <wp:simplePos x="0" y="0"/>
              <wp:positionH relativeFrom="margin">
                <wp:align>center</wp:align>
              </wp:positionH>
              <wp:positionV relativeFrom="page">
                <wp:posOffset>279400</wp:posOffset>
              </wp:positionV>
              <wp:extent cx="3051175" cy="289560"/>
              <wp:effectExtent l="0" t="0" r="14605" b="1905"/>
              <wp:wrapNone/>
              <wp:docPr id="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1175" cy="289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7763" w:rsidRDefault="00B57763" w:rsidP="00510473">
                          <w:pPr>
                            <w:pStyle w:val="ZhlavneboZpat1"/>
                            <w:shd w:val="clear" w:color="auto" w:fill="auto"/>
                            <w:spacing w:line="240" w:lineRule="auto"/>
                            <w:jc w:val="center"/>
                          </w:pPr>
                          <w:r>
                            <w:rPr>
                              <w:rStyle w:val="ZhlavneboZpat0"/>
                            </w:rPr>
                            <w:t>Univerzita Tomáše Bati ve Zlíně, Fakulta logistiky a krizového řízení</w:t>
                          </w:r>
                        </w:p>
                        <w:p w:rsidR="00B57763" w:rsidRDefault="00B57763" w:rsidP="00510473">
                          <w:pPr>
                            <w:pStyle w:val="ZhlavneboZpat1"/>
                            <w:shd w:val="clear" w:color="auto" w:fill="auto"/>
                            <w:spacing w:line="240" w:lineRule="auto"/>
                            <w:jc w:val="center"/>
                          </w:pPr>
                          <w:r>
                            <w:rPr>
                              <w:rStyle w:val="ZhlavneboZpat0"/>
                            </w:rPr>
                            <w:t>SP: Management rizik</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type id="_x0000_t202" coordsize="21600,21600" o:spt="202" path="m,l,21600r21600,l21600,xe">
              <v:stroke joinstyle="miter"/>
              <v:path gradientshapeok="t" o:connecttype="rect"/>
            </v:shapetype>
            <v:shape id="Text Box 28" o:spid="_x0000_s1043" type="#_x0000_t202" style="position:absolute;margin-left:0;margin-top:22pt;width:240.25pt;height:22.8pt;z-index:-188744038;visibility:visible;mso-wrap-style:none;mso-width-percent:0;mso-height-percent:0;mso-wrap-distance-left:5pt;mso-wrap-distance-top:0;mso-wrap-distance-right:5pt;mso-wrap-distance-bottom:0;mso-position-horizontal:center;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" filled="f" stroked="f">
              <v:textbox style="mso-fit-shape-to-text:t" inset="0,0,0,0">
                <w:txbxContent>
                  <w:p w:rsidR="00B57763" w:rsidRDefault="00B57763" w:rsidP="00510473">
                    <w:pPr>
                      <w:pStyle w:val="ZhlavneboZpat1"/>
                      <w:shd w:val="clear" w:color="auto" w:fill="auto"/>
                      <w:spacing w:line="240" w:lineRule="auto"/>
                      <w:jc w:val="center"/>
                    </w:pPr>
                    <w:r>
                      <w:rPr>
                        <w:rStyle w:val="ZhlavneboZpat0"/>
                      </w:rPr>
                      <w:t>Univerzita Tomáše Bati ve Zlíně, Fakulta logistiky a krizového řízení</w:t>
                    </w:r>
                  </w:p>
                  <w:p w:rsidR="00B57763" w:rsidRDefault="00B57763" w:rsidP="00510473">
                    <w:pPr>
                      <w:pStyle w:val="ZhlavneboZpat1"/>
                      <w:shd w:val="clear" w:color="auto" w:fill="auto"/>
                      <w:spacing w:line="240" w:lineRule="auto"/>
                      <w:jc w:val="center"/>
                    </w:pPr>
                    <w:r>
                      <w:rPr>
                        <w:rStyle w:val="ZhlavneboZpat0"/>
                      </w:rPr>
                      <w:t>SP: Management rizik</w:t>
                    </w:r>
                  </w:p>
                </w:txbxContent>
              </v:textbox>
              <w10:wrap anchorx="margin" anchory="page"/>
            </v:shape>
          </w:pict>
        </mc:Fallback>
      </mc:AlternateConten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763" w:rsidRDefault="00B57763">
    <w:pPr>
      <w:rPr>
        <w:sz w:val="2"/>
        <w:szCs w:val="2"/>
      </w:rPr>
    </w:pPr>
    <w:r>
      <w:rPr>
        <w:noProof/>
        <w:lang w:bidi="ar-SA"/>
      </w:rPr>
      <mc:AlternateContent>
        <mc:Choice Requires="wps">
          <w:drawing>
            <wp:anchor distT="0" distB="0" distL="63500" distR="63500" simplePos="0" relativeHeight="314572443" behindDoc="1" locked="0" layoutInCell="1" allowOverlap="1">
              <wp:simplePos x="0" y="0"/>
              <wp:positionH relativeFrom="page">
                <wp:posOffset>1757680</wp:posOffset>
              </wp:positionH>
              <wp:positionV relativeFrom="topMargin">
                <wp:align>bottom</wp:align>
              </wp:positionV>
              <wp:extent cx="3075940" cy="340995"/>
              <wp:effectExtent l="0" t="0" r="14605" b="2540"/>
              <wp:wrapNone/>
              <wp:docPr id="7"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5940" cy="340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7763" w:rsidRPr="0084773E" w:rsidRDefault="00B57763" w:rsidP="00510473">
                          <w:pPr>
                            <w:pStyle w:val="ZhlavneboZpat1"/>
                            <w:shd w:val="clear" w:color="auto" w:fill="auto"/>
                            <w:spacing w:line="240" w:lineRule="auto"/>
                            <w:jc w:val="center"/>
                          </w:pPr>
                          <w:r w:rsidRPr="0084773E">
                            <w:t>Univerzita Tomáše Bati ve Zlíně, Fakulta logistiky a krizového řízení</w:t>
                          </w:r>
                        </w:p>
                        <w:p w:rsidR="00B57763" w:rsidRPr="0084773E" w:rsidRDefault="00B57763" w:rsidP="00510473">
                          <w:pPr>
                            <w:pStyle w:val="ZhlavneboZpat1"/>
                            <w:shd w:val="clear" w:color="auto" w:fill="auto"/>
                            <w:spacing w:line="240" w:lineRule="auto"/>
                            <w:jc w:val="center"/>
                          </w:pPr>
                          <w:r w:rsidRPr="0084773E">
                            <w:t xml:space="preserve">SP: </w:t>
                          </w:r>
                          <w:r>
                            <w:t>Management rizik</w:t>
                          </w:r>
                        </w:p>
                        <w:p w:rsidR="00B57763" w:rsidRDefault="00B57763">
                          <w:pPr>
                            <w:pStyle w:val="ZhlavneboZpat1"/>
                            <w:shd w:val="clear" w:color="auto" w:fill="auto"/>
                            <w:spacing w:line="240" w:lineRule="auto"/>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type id="_x0000_t202" coordsize="21600,21600" o:spt="202" path="m,l,21600r21600,l21600,xe">
              <v:stroke joinstyle="miter"/>
              <v:path gradientshapeok="t" o:connecttype="rect"/>
            </v:shapetype>
            <v:shape id="Text Box 29" o:spid="_x0000_s1044" type="#_x0000_t202" style="position:absolute;margin-left:138.4pt;margin-top:0;width:242.2pt;height:26.85pt;z-index:-188744037;visibility:visible;mso-wrap-style:none;mso-width-percent:0;mso-height-percent:0;mso-wrap-distance-left:5pt;mso-wrap-distance-top:0;mso-wrap-distance-right:5pt;mso-wrap-distance-bottom:0;mso-position-horizontal:absolute;mso-position-horizontal-relative:page;mso-position-vertical:bottom;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" filled="f" stroked="f">
              <v:textbox style="mso-fit-shape-to-text:t" inset="0,0,0,0">
                <w:txbxContent>
                  <w:p w:rsidR="00B57763" w:rsidRPr="0084773E" w:rsidRDefault="00B57763" w:rsidP="00510473">
                    <w:pPr>
                      <w:pStyle w:val="ZhlavneboZpat1"/>
                      <w:shd w:val="clear" w:color="auto" w:fill="auto"/>
                      <w:spacing w:line="240" w:lineRule="auto"/>
                      <w:jc w:val="center"/>
                    </w:pPr>
                    <w:r w:rsidRPr="0084773E">
                      <w:t>Univerzita Tomáše Bati ve Zlíně, Fakulta logistiky a krizového řízení</w:t>
                    </w:r>
                  </w:p>
                  <w:p w:rsidR="00B57763" w:rsidRPr="0084773E" w:rsidRDefault="00B57763" w:rsidP="00510473">
                    <w:pPr>
                      <w:pStyle w:val="ZhlavneboZpat1"/>
                      <w:shd w:val="clear" w:color="auto" w:fill="auto"/>
                      <w:spacing w:line="240" w:lineRule="auto"/>
                      <w:jc w:val="center"/>
                    </w:pPr>
                    <w:r w:rsidRPr="0084773E">
                      <w:t xml:space="preserve">SP: </w:t>
                    </w:r>
                    <w:r>
                      <w:t>Management rizik</w:t>
                    </w:r>
                  </w:p>
                  <w:p w:rsidR="00B57763" w:rsidRDefault="00B57763">
                    <w:pPr>
                      <w:pStyle w:val="ZhlavneboZpat1"/>
                      <w:shd w:val="clear" w:color="auto" w:fill="auto"/>
                      <w:spacing w:line="240" w:lineRule="auto"/>
                    </w:pPr>
                  </w:p>
                </w:txbxContent>
              </v:textbox>
              <w10:wrap anchorx="page" anchory="margin"/>
            </v:shape>
          </w:pict>
        </mc:Fallback>
      </mc:AlternateConten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763" w:rsidRDefault="00B57763">
    <w:pPr>
      <w:rPr>
        <w:sz w:val="2"/>
        <w:szCs w:val="2"/>
      </w:rPr>
    </w:pPr>
    <w:r>
      <w:rPr>
        <w:noProof/>
        <w:lang w:bidi="ar-SA"/>
      </w:rPr>
      <mc:AlternateContent>
        <mc:Choice Requires="wps">
          <w:drawing>
            <wp:anchor distT="0" distB="0" distL="63500" distR="63500" simplePos="0" relativeHeight="314572448" behindDoc="1" locked="0" layoutInCell="1" allowOverlap="1">
              <wp:simplePos x="0" y="0"/>
              <wp:positionH relativeFrom="margin">
                <wp:align>center</wp:align>
              </wp:positionH>
              <wp:positionV relativeFrom="page">
                <wp:posOffset>97155</wp:posOffset>
              </wp:positionV>
              <wp:extent cx="3075940" cy="340995"/>
              <wp:effectExtent l="0" t="0" r="14605" b="3810"/>
              <wp:wrapNone/>
              <wp:docPr id="2"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5940" cy="340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7763" w:rsidRDefault="00B57763" w:rsidP="00510473">
                          <w:pPr>
                            <w:pStyle w:val="ZhlavneboZpat1"/>
                            <w:shd w:val="clear" w:color="auto" w:fill="auto"/>
                            <w:spacing w:line="240" w:lineRule="auto"/>
                            <w:jc w:val="center"/>
                          </w:pPr>
                        </w:p>
                        <w:p w:rsidR="00B57763" w:rsidRPr="0084773E" w:rsidRDefault="00B57763" w:rsidP="00510473">
                          <w:pPr>
                            <w:pStyle w:val="ZhlavneboZpat1"/>
                            <w:shd w:val="clear" w:color="auto" w:fill="auto"/>
                            <w:spacing w:line="240" w:lineRule="auto"/>
                            <w:jc w:val="center"/>
                          </w:pPr>
                          <w:r w:rsidRPr="0084773E">
                            <w:t>Univerzita Tomáše Bati ve Zlíně, Fakulta logistiky a krizového řízení</w:t>
                          </w:r>
                        </w:p>
                        <w:p w:rsidR="00B57763" w:rsidRPr="0084773E" w:rsidRDefault="00B57763" w:rsidP="00510473">
                          <w:pPr>
                            <w:pStyle w:val="ZhlavneboZpat1"/>
                            <w:shd w:val="clear" w:color="auto" w:fill="auto"/>
                            <w:spacing w:line="240" w:lineRule="auto"/>
                            <w:jc w:val="center"/>
                          </w:pPr>
                          <w:r w:rsidRPr="0084773E">
                            <w:t xml:space="preserve">SP: </w:t>
                          </w:r>
                          <w:r>
                            <w:t>Management rizik</w:t>
                          </w:r>
                        </w:p>
                        <w:p w:rsidR="00B57763" w:rsidRDefault="00B57763" w:rsidP="00510473">
                          <w:pPr>
                            <w:pStyle w:val="ZhlavneboZpat1"/>
                            <w:shd w:val="clear" w:color="auto" w:fill="auto"/>
                            <w:spacing w:line="240" w:lineRule="auto"/>
                            <w:jc w:val="center"/>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type id="_x0000_t202" coordsize="21600,21600" o:spt="202" path="m,l,21600r21600,l21600,xe">
              <v:stroke joinstyle="miter"/>
              <v:path gradientshapeok="t" o:connecttype="rect"/>
            </v:shapetype>
            <v:shape id="Text Box 34" o:spid="_x0000_s1047" type="#_x0000_t202" style="position:absolute;margin-left:0;margin-top:7.65pt;width:242.2pt;height:26.85pt;z-index:-188744032;visibility:visible;mso-wrap-style:none;mso-width-percent:0;mso-height-percent:0;mso-wrap-distance-left:5pt;mso-wrap-distance-top:0;mso-wrap-distance-right:5pt;mso-wrap-distance-bottom:0;mso-position-horizontal:center;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" filled="f" stroked="f">
              <v:textbox style="mso-fit-shape-to-text:t" inset="0,0,0,0">
                <w:txbxContent>
                  <w:p w:rsidR="00B57763" w:rsidRDefault="00B57763" w:rsidP="00510473">
                    <w:pPr>
                      <w:pStyle w:val="ZhlavneboZpat1"/>
                      <w:shd w:val="clear" w:color="auto" w:fill="auto"/>
                      <w:spacing w:line="240" w:lineRule="auto"/>
                      <w:jc w:val="center"/>
                    </w:pPr>
                  </w:p>
                  <w:p w:rsidR="00B57763" w:rsidRPr="0084773E" w:rsidRDefault="00B57763" w:rsidP="00510473">
                    <w:pPr>
                      <w:pStyle w:val="ZhlavneboZpat1"/>
                      <w:shd w:val="clear" w:color="auto" w:fill="auto"/>
                      <w:spacing w:line="240" w:lineRule="auto"/>
                      <w:jc w:val="center"/>
                    </w:pPr>
                    <w:r w:rsidRPr="0084773E">
                      <w:t>Univerzita Tomáše Bati ve Zlíně, Fakulta logistiky a krizového řízení</w:t>
                    </w:r>
                  </w:p>
                  <w:p w:rsidR="00B57763" w:rsidRPr="0084773E" w:rsidRDefault="00B57763" w:rsidP="00510473">
                    <w:pPr>
                      <w:pStyle w:val="ZhlavneboZpat1"/>
                      <w:shd w:val="clear" w:color="auto" w:fill="auto"/>
                      <w:spacing w:line="240" w:lineRule="auto"/>
                      <w:jc w:val="center"/>
                    </w:pPr>
                    <w:r w:rsidRPr="0084773E">
                      <w:t xml:space="preserve">SP: </w:t>
                    </w:r>
                    <w:r>
                      <w:t>Management rizik</w:t>
                    </w:r>
                  </w:p>
                  <w:p w:rsidR="00B57763" w:rsidRDefault="00B57763" w:rsidP="00510473">
                    <w:pPr>
                      <w:pStyle w:val="ZhlavneboZpat1"/>
                      <w:shd w:val="clear" w:color="auto" w:fill="auto"/>
                      <w:spacing w:line="240" w:lineRule="auto"/>
                      <w:jc w:val="center"/>
                    </w:pPr>
                  </w:p>
                </w:txbxContent>
              </v:textbox>
              <w10:wrap anchorx="margin"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763" w:rsidRDefault="00B57763">
    <w:pPr>
      <w:rPr>
        <w:sz w:val="2"/>
        <w:szCs w:val="2"/>
      </w:rPr>
    </w:pPr>
    <w:r>
      <w:rPr>
        <w:noProof/>
        <w:lang w:bidi="ar-SA"/>
      </w:rPr>
      <mc:AlternateContent>
        <mc:Choice Requires="wps">
          <w:drawing>
            <wp:anchor distT="0" distB="0" distL="63500" distR="63500" simplePos="0" relativeHeight="314572417" behindDoc="1" locked="0" layoutInCell="1" allowOverlap="1">
              <wp:simplePos x="0" y="0"/>
              <wp:positionH relativeFrom="margin">
                <wp:align>center</wp:align>
              </wp:positionH>
              <wp:positionV relativeFrom="page">
                <wp:posOffset>112395</wp:posOffset>
              </wp:positionV>
              <wp:extent cx="3075940" cy="340995"/>
              <wp:effectExtent l="0" t="0" r="14605" b="2540"/>
              <wp:wrapNone/>
              <wp:docPr id="3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5940" cy="340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7763" w:rsidRDefault="00B57763">
                          <w:pPr>
                            <w:pStyle w:val="ZhlavneboZpat1"/>
                            <w:shd w:val="clear" w:color="auto" w:fill="auto"/>
                            <w:spacing w:line="240" w:lineRule="auto"/>
                            <w:rPr>
                              <w:rStyle w:val="ZhlavneboZpat0"/>
                            </w:rPr>
                          </w:pPr>
                        </w:p>
                        <w:p w:rsidR="00B57763" w:rsidRDefault="00B57763">
                          <w:pPr>
                            <w:pStyle w:val="ZhlavneboZpat1"/>
                            <w:shd w:val="clear" w:color="auto" w:fill="auto"/>
                            <w:spacing w:line="240" w:lineRule="auto"/>
                          </w:pPr>
                          <w:r>
                            <w:rPr>
                              <w:rStyle w:val="ZhlavneboZpat0"/>
                            </w:rPr>
                            <w:t>Univerzita Tomáše Bati ve Zlíně, Fakulta logistiky a krizového řízení</w:t>
                          </w:r>
                        </w:p>
                        <w:p w:rsidR="00B57763" w:rsidRDefault="00B57763" w:rsidP="004A750A">
                          <w:pPr>
                            <w:pStyle w:val="ZhlavneboZpat1"/>
                            <w:shd w:val="clear" w:color="auto" w:fill="auto"/>
                            <w:spacing w:line="240" w:lineRule="auto"/>
                            <w:jc w:val="center"/>
                          </w:pPr>
                          <w:r>
                            <w:rPr>
                              <w:rStyle w:val="ZhlavneboZpat0"/>
                            </w:rPr>
                            <w:t>SP: Management rizik</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type id="_x0000_t202" coordsize="21600,21600" o:spt="202" path="m,l,21600r21600,l21600,xe">
              <v:stroke joinstyle="miter"/>
              <v:path gradientshapeok="t" o:connecttype="rect"/>
            </v:shapetype>
            <v:shape id="Text Box 3" o:spid="_x0000_s1027" type="#_x0000_t202" style="position:absolute;margin-left:0;margin-top:8.85pt;width:242.2pt;height:26.85pt;z-index:-188744063;visibility:visible;mso-wrap-style:none;mso-width-percent:0;mso-height-percent:0;mso-wrap-distance-left:5pt;mso-wrap-distance-top:0;mso-wrap-distance-right:5pt;mso-wrap-distance-bottom:0;mso-position-horizontal:center;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" filled="f" stroked="f">
              <v:textbox style="mso-fit-shape-to-text:t" inset="0,0,0,0">
                <w:txbxContent>
                  <w:p w:rsidR="00B57763" w:rsidRDefault="00B57763">
                    <w:pPr>
                      <w:pStyle w:val="ZhlavneboZpat1"/>
                      <w:shd w:val="clear" w:color="auto" w:fill="auto"/>
                      <w:spacing w:line="240" w:lineRule="auto"/>
                      <w:rPr>
                        <w:rStyle w:val="ZhlavneboZpat0"/>
                      </w:rPr>
                    </w:pPr>
                  </w:p>
                  <w:p w:rsidR="00B57763" w:rsidRDefault="00B57763">
                    <w:pPr>
                      <w:pStyle w:val="ZhlavneboZpat1"/>
                      <w:shd w:val="clear" w:color="auto" w:fill="auto"/>
                      <w:spacing w:line="240" w:lineRule="auto"/>
                    </w:pPr>
                    <w:r>
                      <w:rPr>
                        <w:rStyle w:val="ZhlavneboZpat0"/>
                      </w:rPr>
                      <w:t>Univerzita Tomáše Bati ve Zlíně, Fakulta logistiky a krizového řízení</w:t>
                    </w:r>
                  </w:p>
                  <w:p w:rsidR="00B57763" w:rsidRDefault="00B57763" w:rsidP="004A750A">
                    <w:pPr>
                      <w:pStyle w:val="ZhlavneboZpat1"/>
                      <w:shd w:val="clear" w:color="auto" w:fill="auto"/>
                      <w:spacing w:line="240" w:lineRule="auto"/>
                      <w:jc w:val="center"/>
                    </w:pPr>
                    <w:r>
                      <w:rPr>
                        <w:rStyle w:val="ZhlavneboZpat0"/>
                      </w:rPr>
                      <w:t>SP: Management rizik</w:t>
                    </w:r>
                  </w:p>
                </w:txbxContent>
              </v:textbox>
              <w10:wrap anchorx="margin"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763" w:rsidRDefault="00B57763">
    <w:pPr>
      <w:pStyle w:val="Zhlav"/>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763" w:rsidRDefault="00B57763">
    <w:pPr>
      <w:rPr>
        <w:sz w:val="2"/>
        <w:szCs w:val="2"/>
      </w:rPr>
    </w:pPr>
    <w:r>
      <w:rPr>
        <w:noProof/>
        <w:lang w:bidi="ar-SA"/>
      </w:rPr>
      <mc:AlternateContent>
        <mc:Choice Requires="wps">
          <w:drawing>
            <wp:anchor distT="0" distB="0" distL="63500" distR="63500" simplePos="0" relativeHeight="314572420" behindDoc="1" locked="0" layoutInCell="1" allowOverlap="1" wp14:anchorId="4ED84BD2" wp14:editId="5AE189A2">
              <wp:simplePos x="0" y="0"/>
              <wp:positionH relativeFrom="page">
                <wp:align>center</wp:align>
              </wp:positionH>
              <wp:positionV relativeFrom="page">
                <wp:posOffset>104775</wp:posOffset>
              </wp:positionV>
              <wp:extent cx="3075940" cy="340995"/>
              <wp:effectExtent l="0" t="0" r="14605" b="2540"/>
              <wp:wrapNone/>
              <wp:docPr id="3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5940" cy="340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7763" w:rsidRDefault="00B57763" w:rsidP="004A750A">
                          <w:pPr>
                            <w:pStyle w:val="ZhlavneboZpat1"/>
                            <w:jc w:val="center"/>
                          </w:pPr>
                        </w:p>
                        <w:p w:rsidR="00B57763" w:rsidRPr="00B435F5" w:rsidRDefault="00B57763" w:rsidP="004A750A">
                          <w:pPr>
                            <w:pStyle w:val="ZhlavneboZpat1"/>
                            <w:jc w:val="center"/>
                          </w:pPr>
                          <w:r w:rsidRPr="00B435F5">
                            <w:t>Univerzita Tomáše Bati ve Zlíně, Fakulta logistiky a krizového řízení</w:t>
                          </w:r>
                        </w:p>
                        <w:p w:rsidR="00B57763" w:rsidRPr="00B435F5" w:rsidRDefault="00B57763" w:rsidP="004A750A">
                          <w:pPr>
                            <w:pStyle w:val="ZhlavneboZpat1"/>
                            <w:jc w:val="center"/>
                          </w:pPr>
                          <w:r w:rsidRPr="00B435F5">
                            <w:t xml:space="preserve">SP: </w:t>
                          </w:r>
                          <w:r>
                            <w:t>Management rizik</w:t>
                          </w:r>
                        </w:p>
                        <w:p w:rsidR="00B57763" w:rsidRDefault="00B57763" w:rsidP="004A750A">
                          <w:pPr>
                            <w:pStyle w:val="ZhlavneboZpat1"/>
                            <w:shd w:val="clear" w:color="auto" w:fill="auto"/>
                            <w:spacing w:line="240" w:lineRule="auto"/>
                            <w:jc w:val="center"/>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type w14:anchorId="4ED84BD2" id="_x0000_t202" coordsize="21600,21600" o:spt="202" path="m,l,21600r21600,l21600,xe">
              <v:stroke joinstyle="miter"/>
              <v:path gradientshapeok="t" o:connecttype="rect"/>
            </v:shapetype>
            <v:shape id="Text Box 6" o:spid="_x0000_s1030" type="#_x0000_t202" style="position:absolute;margin-left:0;margin-top:8.25pt;width:242.2pt;height:26.85pt;z-index:-188744060;visibility:visible;mso-wrap-style:none;mso-width-percent:0;mso-height-percent:0;mso-wrap-distance-left:5pt;mso-wrap-distance-top:0;mso-wrap-distance-right:5pt;mso-wrap-distance-bottom:0;mso-position-horizontal:center;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" filled="f" stroked="f">
              <v:textbox style="mso-fit-shape-to-text:t" inset="0,0,0,0">
                <w:txbxContent>
                  <w:p w:rsidR="00B57763" w:rsidRDefault="00B57763" w:rsidP="004A750A">
                    <w:pPr>
                      <w:pStyle w:val="ZhlavneboZpat1"/>
                      <w:jc w:val="center"/>
                    </w:pPr>
                  </w:p>
                  <w:p w:rsidR="00B57763" w:rsidRPr="00B435F5" w:rsidRDefault="00B57763" w:rsidP="004A750A">
                    <w:pPr>
                      <w:pStyle w:val="ZhlavneboZpat1"/>
                      <w:jc w:val="center"/>
                    </w:pPr>
                    <w:r w:rsidRPr="00B435F5">
                      <w:t>Univerzita Tomáše Bati ve Zlíně, Fakulta logistiky a krizového řízení</w:t>
                    </w:r>
                  </w:p>
                  <w:p w:rsidR="00B57763" w:rsidRPr="00B435F5" w:rsidRDefault="00B57763" w:rsidP="004A750A">
                    <w:pPr>
                      <w:pStyle w:val="ZhlavneboZpat1"/>
                      <w:jc w:val="center"/>
                    </w:pPr>
                    <w:r w:rsidRPr="00B435F5">
                      <w:t xml:space="preserve">SP: </w:t>
                    </w:r>
                    <w:r>
                      <w:t>Management rizik</w:t>
                    </w:r>
                  </w:p>
                  <w:p w:rsidR="00B57763" w:rsidRDefault="00B57763" w:rsidP="004A750A">
                    <w:pPr>
                      <w:pStyle w:val="ZhlavneboZpat1"/>
                      <w:shd w:val="clear" w:color="auto" w:fill="auto"/>
                      <w:spacing w:line="240" w:lineRule="auto"/>
                      <w:jc w:val="center"/>
                    </w:pPr>
                  </w:p>
                </w:txbxContent>
              </v:textbox>
              <w10:wrap anchorx="page" anchory="page"/>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763" w:rsidRDefault="00B57763">
    <w:pPr>
      <w:rPr>
        <w:sz w:val="2"/>
        <w:szCs w:val="2"/>
      </w:rPr>
    </w:pPr>
    <w:r>
      <w:rPr>
        <w:noProof/>
        <w:lang w:bidi="ar-SA"/>
      </w:rPr>
      <mc:AlternateContent>
        <mc:Choice Requires="wps">
          <w:drawing>
            <wp:anchor distT="0" distB="0" distL="63500" distR="63500" simplePos="0" relativeHeight="314572421" behindDoc="1" locked="0" layoutInCell="1" allowOverlap="1" wp14:anchorId="1969FD98" wp14:editId="12327FB9">
              <wp:simplePos x="0" y="0"/>
              <wp:positionH relativeFrom="page">
                <wp:align>center</wp:align>
              </wp:positionH>
              <wp:positionV relativeFrom="page">
                <wp:posOffset>112395</wp:posOffset>
              </wp:positionV>
              <wp:extent cx="3051175" cy="289560"/>
              <wp:effectExtent l="0" t="0" r="14605" b="2540"/>
              <wp:wrapNone/>
              <wp:docPr id="2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1175" cy="289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7763" w:rsidRDefault="00B57763" w:rsidP="004A750A">
                          <w:pPr>
                            <w:pStyle w:val="ZhlavneboZpat1"/>
                            <w:shd w:val="clear" w:color="auto" w:fill="auto"/>
                            <w:spacing w:line="240" w:lineRule="auto"/>
                            <w:jc w:val="center"/>
                          </w:pPr>
                        </w:p>
                        <w:p w:rsidR="00B57763" w:rsidRPr="000B3804" w:rsidRDefault="00B57763" w:rsidP="004A750A">
                          <w:pPr>
                            <w:pStyle w:val="ZhlavneboZpat1"/>
                            <w:shd w:val="clear" w:color="auto" w:fill="auto"/>
                            <w:spacing w:line="240" w:lineRule="auto"/>
                            <w:jc w:val="center"/>
                          </w:pPr>
                          <w:r w:rsidRPr="000B3804">
                            <w:t>Univerzita Tomáše Bati ve Zlíně, Fakulta logistiky a krizového řízení</w:t>
                          </w:r>
                        </w:p>
                        <w:p w:rsidR="00B57763" w:rsidRPr="000B3804" w:rsidRDefault="00B57763" w:rsidP="004A750A">
                          <w:pPr>
                            <w:pStyle w:val="ZhlavneboZpat1"/>
                            <w:shd w:val="clear" w:color="auto" w:fill="auto"/>
                            <w:spacing w:line="240" w:lineRule="auto"/>
                            <w:jc w:val="center"/>
                          </w:pPr>
                          <w:r w:rsidRPr="000B3804">
                            <w:t xml:space="preserve">SP: </w:t>
                          </w:r>
                          <w:r>
                            <w:t>Management rizik</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type w14:anchorId="1969FD98" id="_x0000_t202" coordsize="21600,21600" o:spt="202" path="m,l,21600r21600,l21600,xe">
              <v:stroke joinstyle="miter"/>
              <v:path gradientshapeok="t" o:connecttype="rect"/>
            </v:shapetype>
            <v:shape id="Text Box 7" o:spid="_x0000_s1031" type="#_x0000_t202" style="position:absolute;margin-left:0;margin-top:8.85pt;width:240.25pt;height:22.8pt;z-index:-188744059;visibility:visible;mso-wrap-style:none;mso-width-percent:0;mso-height-percent:0;mso-wrap-distance-left:5pt;mso-wrap-distance-top:0;mso-wrap-distance-right:5pt;mso-wrap-distance-bottom:0;mso-position-horizontal:center;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" filled="f" stroked="f">
              <v:textbox style="mso-fit-shape-to-text:t" inset="0,0,0,0">
                <w:txbxContent>
                  <w:p w:rsidR="00B57763" w:rsidRDefault="00B57763" w:rsidP="004A750A">
                    <w:pPr>
                      <w:pStyle w:val="ZhlavneboZpat1"/>
                      <w:shd w:val="clear" w:color="auto" w:fill="auto"/>
                      <w:spacing w:line="240" w:lineRule="auto"/>
                      <w:jc w:val="center"/>
                    </w:pPr>
                  </w:p>
                  <w:p w:rsidR="00B57763" w:rsidRPr="000B3804" w:rsidRDefault="00B57763" w:rsidP="004A750A">
                    <w:pPr>
                      <w:pStyle w:val="ZhlavneboZpat1"/>
                      <w:shd w:val="clear" w:color="auto" w:fill="auto"/>
                      <w:spacing w:line="240" w:lineRule="auto"/>
                      <w:jc w:val="center"/>
                    </w:pPr>
                    <w:r w:rsidRPr="000B3804">
                      <w:t>Univerzita Tomáše Bati ve Zlíně, Fakulta logistiky a krizového řízení</w:t>
                    </w:r>
                  </w:p>
                  <w:p w:rsidR="00B57763" w:rsidRPr="000B3804" w:rsidRDefault="00B57763" w:rsidP="004A750A">
                    <w:pPr>
                      <w:pStyle w:val="ZhlavneboZpat1"/>
                      <w:shd w:val="clear" w:color="auto" w:fill="auto"/>
                      <w:spacing w:line="240" w:lineRule="auto"/>
                      <w:jc w:val="center"/>
                    </w:pPr>
                    <w:r w:rsidRPr="000B3804">
                      <w:t xml:space="preserve">SP: </w:t>
                    </w:r>
                    <w:r>
                      <w:t>Management rizik</w:t>
                    </w:r>
                  </w:p>
                </w:txbxContent>
              </v:textbox>
              <w10:wrap anchorx="page" anchory="page"/>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763" w:rsidRDefault="00B57763">
    <w:pPr>
      <w:rPr>
        <w:sz w:val="2"/>
        <w:szCs w:val="2"/>
      </w:rPr>
    </w:pPr>
    <w:r>
      <w:rPr>
        <w:noProof/>
        <w:lang w:bidi="ar-SA"/>
      </w:rPr>
      <mc:AlternateContent>
        <mc:Choice Requires="wps">
          <w:drawing>
            <wp:anchor distT="0" distB="0" distL="63500" distR="63500" simplePos="0" relativeHeight="314572424" behindDoc="1" locked="0" layoutInCell="1" allowOverlap="1" wp14:anchorId="719AB7CD" wp14:editId="578A1E65">
              <wp:simplePos x="0" y="0"/>
              <wp:positionH relativeFrom="page">
                <wp:posOffset>2269490</wp:posOffset>
              </wp:positionH>
              <wp:positionV relativeFrom="page">
                <wp:posOffset>370205</wp:posOffset>
              </wp:positionV>
              <wp:extent cx="3075940" cy="340995"/>
              <wp:effectExtent l="2540" t="0" r="3810" b="0"/>
              <wp:wrapNone/>
              <wp:docPr id="26"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5940" cy="340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7763" w:rsidRPr="002B6DDE" w:rsidRDefault="00B57763" w:rsidP="002B6DDE">
                          <w:pPr>
                            <w:pStyle w:val="ZhlavneboZpat1"/>
                            <w:shd w:val="clear" w:color="auto" w:fill="auto"/>
                            <w:spacing w:line="240" w:lineRule="auto"/>
                          </w:pPr>
                          <w:r w:rsidRPr="002B6DDE">
                            <w:t>Univerzita Tomáše Bati ve Zlíně, Fakulta logistiky a krizového řízení</w:t>
                          </w:r>
                        </w:p>
                        <w:p w:rsidR="00B57763" w:rsidRPr="002B6DDE" w:rsidRDefault="00B57763" w:rsidP="002B6DDE">
                          <w:pPr>
                            <w:pStyle w:val="ZhlavneboZpat1"/>
                            <w:shd w:val="clear" w:color="auto" w:fill="auto"/>
                            <w:spacing w:line="240" w:lineRule="auto"/>
                          </w:pPr>
                          <w:r w:rsidRPr="002B6DDE">
                            <w:t xml:space="preserve">SP: Aplikovaná logistika </w:t>
                          </w:r>
                        </w:p>
                        <w:p w:rsidR="00B57763" w:rsidRDefault="00B57763">
                          <w:pPr>
                            <w:pStyle w:val="ZhlavneboZpat1"/>
                            <w:shd w:val="clear" w:color="auto" w:fill="auto"/>
                            <w:spacing w:line="240" w:lineRule="auto"/>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type w14:anchorId="719AB7CD" id="_x0000_t202" coordsize="21600,21600" o:spt="202" path="m,l,21600r21600,l21600,xe">
              <v:stroke joinstyle="miter"/>
              <v:path gradientshapeok="t" o:connecttype="rect"/>
            </v:shapetype>
            <v:shape id="Text Box 10" o:spid="_x0000_s1034" type="#_x0000_t202" style="position:absolute;margin-left:178.7pt;margin-top:29.15pt;width:242.2pt;height:26.85pt;z-index:-18874405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" filled="f" stroked="f">
              <v:textbox style="mso-fit-shape-to-text:t" inset="0,0,0,0">
                <w:txbxContent>
                  <w:p w:rsidR="00B57763" w:rsidRPr="002B6DDE" w:rsidRDefault="00B57763" w:rsidP="002B6DDE">
                    <w:pPr>
                      <w:pStyle w:val="ZhlavneboZpat1"/>
                      <w:shd w:val="clear" w:color="auto" w:fill="auto"/>
                      <w:spacing w:line="240" w:lineRule="auto"/>
                    </w:pPr>
                    <w:r w:rsidRPr="002B6DDE">
                      <w:t>Univerzita Tomáše Bati ve Zlíně, Fakulta logistiky a krizového řízení</w:t>
                    </w:r>
                  </w:p>
                  <w:p w:rsidR="00B57763" w:rsidRPr="002B6DDE" w:rsidRDefault="00B57763" w:rsidP="002B6DDE">
                    <w:pPr>
                      <w:pStyle w:val="ZhlavneboZpat1"/>
                      <w:shd w:val="clear" w:color="auto" w:fill="auto"/>
                      <w:spacing w:line="240" w:lineRule="auto"/>
                    </w:pPr>
                    <w:r w:rsidRPr="002B6DDE">
                      <w:t xml:space="preserve">SP: Aplikovaná logistika </w:t>
                    </w:r>
                  </w:p>
                  <w:p w:rsidR="00B57763" w:rsidRDefault="00B57763">
                    <w:pPr>
                      <w:pStyle w:val="ZhlavneboZpat1"/>
                      <w:shd w:val="clear" w:color="auto" w:fill="auto"/>
                      <w:spacing w:line="240" w:lineRule="auto"/>
                    </w:pPr>
                  </w:p>
                </w:txbxContent>
              </v:textbox>
              <w10:wrap anchorx="page" anchory="page"/>
            </v:shape>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763" w:rsidRDefault="00B57763">
    <w:pPr>
      <w:rPr>
        <w:sz w:val="2"/>
        <w:szCs w:val="2"/>
      </w:rPr>
    </w:pPr>
    <w:r>
      <w:rPr>
        <w:noProof/>
        <w:lang w:bidi="ar-SA"/>
      </w:rPr>
      <mc:AlternateContent>
        <mc:Choice Requires="wps">
          <w:drawing>
            <wp:anchor distT="0" distB="0" distL="63500" distR="63500" simplePos="0" relativeHeight="314572434" behindDoc="1" locked="0" layoutInCell="1" allowOverlap="1">
              <wp:simplePos x="0" y="0"/>
              <wp:positionH relativeFrom="page">
                <wp:posOffset>1633855</wp:posOffset>
              </wp:positionH>
              <wp:positionV relativeFrom="topMargin">
                <wp:align>bottom</wp:align>
              </wp:positionV>
              <wp:extent cx="3075940" cy="340995"/>
              <wp:effectExtent l="0" t="0" r="14605" b="2540"/>
              <wp:wrapNone/>
              <wp:docPr id="16"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5940" cy="340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7763" w:rsidRPr="0084773E" w:rsidRDefault="00B57763" w:rsidP="004A750A">
                          <w:pPr>
                            <w:pStyle w:val="ZhlavneboZpat1"/>
                            <w:shd w:val="clear" w:color="auto" w:fill="auto"/>
                            <w:spacing w:line="240" w:lineRule="auto"/>
                            <w:jc w:val="center"/>
                          </w:pPr>
                          <w:r w:rsidRPr="0084773E">
                            <w:t>Univerzita Tomáše Bati ve Zlíně, Fakulta logistiky a krizového řízení</w:t>
                          </w:r>
                        </w:p>
                        <w:p w:rsidR="00B57763" w:rsidRPr="0084773E" w:rsidRDefault="00B57763" w:rsidP="004A750A">
                          <w:pPr>
                            <w:pStyle w:val="ZhlavneboZpat1"/>
                            <w:shd w:val="clear" w:color="auto" w:fill="auto"/>
                            <w:spacing w:line="240" w:lineRule="auto"/>
                            <w:jc w:val="center"/>
                          </w:pPr>
                          <w:r w:rsidRPr="0084773E">
                            <w:t xml:space="preserve">SP: </w:t>
                          </w:r>
                          <w:r>
                            <w:t>Management rizik</w:t>
                          </w:r>
                        </w:p>
                        <w:p w:rsidR="00B57763" w:rsidRDefault="00B57763">
                          <w:pPr>
                            <w:pStyle w:val="ZhlavneboZpat1"/>
                            <w:shd w:val="clear" w:color="auto" w:fill="auto"/>
                            <w:spacing w:line="240" w:lineRule="auto"/>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type id="_x0000_t202" coordsize="21600,21600" o:spt="202" path="m,l,21600r21600,l21600,xe">
              <v:stroke joinstyle="miter"/>
              <v:path gradientshapeok="t" o:connecttype="rect"/>
            </v:shapetype>
            <v:shape id="Text Box 20" o:spid="_x0000_s1037" type="#_x0000_t202" style="position:absolute;margin-left:128.65pt;margin-top:0;width:242.2pt;height:26.85pt;z-index:-188744046;visibility:visible;mso-wrap-style:none;mso-width-percent:0;mso-height-percent:0;mso-wrap-distance-left:5pt;mso-wrap-distance-top:0;mso-wrap-distance-right:5pt;mso-wrap-distance-bottom:0;mso-position-horizontal:absolute;mso-position-horizontal-relative:page;mso-position-vertical:bottom;mso-position-vertical-relative:top-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" filled="f" stroked="f">
              <v:textbox style="mso-fit-shape-to-text:t" inset="0,0,0,0">
                <w:txbxContent>
                  <w:p w:rsidR="00B57763" w:rsidRPr="0084773E" w:rsidRDefault="00B57763" w:rsidP="004A750A">
                    <w:pPr>
                      <w:pStyle w:val="ZhlavneboZpat1"/>
                      <w:shd w:val="clear" w:color="auto" w:fill="auto"/>
                      <w:spacing w:line="240" w:lineRule="auto"/>
                      <w:jc w:val="center"/>
                    </w:pPr>
                    <w:r w:rsidRPr="0084773E">
                      <w:t>Univerzita Tomáše Bati ve Zlíně, Fakulta logistiky a krizového řízení</w:t>
                    </w:r>
                  </w:p>
                  <w:p w:rsidR="00B57763" w:rsidRPr="0084773E" w:rsidRDefault="00B57763" w:rsidP="004A750A">
                    <w:pPr>
                      <w:pStyle w:val="ZhlavneboZpat1"/>
                      <w:shd w:val="clear" w:color="auto" w:fill="auto"/>
                      <w:spacing w:line="240" w:lineRule="auto"/>
                      <w:jc w:val="center"/>
                    </w:pPr>
                    <w:r w:rsidRPr="0084773E">
                      <w:t xml:space="preserve">SP: </w:t>
                    </w:r>
                    <w:r>
                      <w:t>Management rizik</w:t>
                    </w:r>
                  </w:p>
                  <w:p w:rsidR="00B57763" w:rsidRDefault="00B57763">
                    <w:pPr>
                      <w:pStyle w:val="ZhlavneboZpat1"/>
                      <w:shd w:val="clear" w:color="auto" w:fill="auto"/>
                      <w:spacing w:line="240" w:lineRule="auto"/>
                    </w:pPr>
                  </w:p>
                </w:txbxContent>
              </v:textbox>
              <w10:wrap anchorx="page" anchory="margin"/>
            </v:shape>
          </w:pict>
        </mc:Fallback>
      </mc:AlternateConten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763" w:rsidRDefault="00B57763">
    <w:pPr>
      <w:rPr>
        <w:sz w:val="2"/>
        <w:szCs w:val="2"/>
      </w:rPr>
    </w:pPr>
    <w:r>
      <w:rPr>
        <w:noProof/>
        <w:lang w:bidi="ar-SA"/>
      </w:rPr>
      <mc:AlternateContent>
        <mc:Choice Requires="wps">
          <w:drawing>
            <wp:anchor distT="0" distB="0" distL="63500" distR="63500" simplePos="0" relativeHeight="314572435" behindDoc="1" locked="0" layoutInCell="1" allowOverlap="1">
              <wp:simplePos x="0" y="0"/>
              <wp:positionH relativeFrom="page">
                <wp:align>center</wp:align>
              </wp:positionH>
              <wp:positionV relativeFrom="page">
                <wp:posOffset>97155</wp:posOffset>
              </wp:positionV>
              <wp:extent cx="3075940" cy="340995"/>
              <wp:effectExtent l="0" t="0" r="14605" b="3810"/>
              <wp:wrapNone/>
              <wp:docPr id="15"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5940" cy="340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7763" w:rsidRDefault="00B57763" w:rsidP="0084773E">
                          <w:pPr>
                            <w:pStyle w:val="ZhlavneboZpat1"/>
                            <w:shd w:val="clear" w:color="auto" w:fill="auto"/>
                            <w:spacing w:line="240" w:lineRule="auto"/>
                          </w:pPr>
                        </w:p>
                        <w:p w:rsidR="00B57763" w:rsidRPr="0084773E" w:rsidRDefault="00B57763" w:rsidP="004A750A">
                          <w:pPr>
                            <w:pStyle w:val="ZhlavneboZpat1"/>
                            <w:shd w:val="clear" w:color="auto" w:fill="auto"/>
                            <w:spacing w:line="240" w:lineRule="auto"/>
                            <w:jc w:val="center"/>
                          </w:pPr>
                          <w:r w:rsidRPr="0084773E">
                            <w:t>Univerzita Tomáše Bati ve Zlíně, Fakulta logistiky a krizového řízení</w:t>
                          </w:r>
                        </w:p>
                        <w:p w:rsidR="00B57763" w:rsidRPr="0084773E" w:rsidRDefault="00B57763" w:rsidP="004A750A">
                          <w:pPr>
                            <w:pStyle w:val="ZhlavneboZpat1"/>
                            <w:shd w:val="clear" w:color="auto" w:fill="auto"/>
                            <w:spacing w:line="240" w:lineRule="auto"/>
                            <w:jc w:val="center"/>
                          </w:pPr>
                          <w:r w:rsidRPr="0084773E">
                            <w:t xml:space="preserve">SP: </w:t>
                          </w:r>
                          <w:r>
                            <w:t>Management rizik</w:t>
                          </w:r>
                        </w:p>
                        <w:p w:rsidR="00B57763" w:rsidRDefault="00B57763" w:rsidP="004A750A">
                          <w:pPr>
                            <w:pStyle w:val="ZhlavneboZpat1"/>
                            <w:shd w:val="clear" w:color="auto" w:fill="auto"/>
                            <w:spacing w:line="240" w:lineRule="auto"/>
                            <w:jc w:val="center"/>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type id="_x0000_t202" coordsize="21600,21600" o:spt="202" path="m,l,21600r21600,l21600,xe">
              <v:stroke joinstyle="miter"/>
              <v:path gradientshapeok="t" o:connecttype="rect"/>
            </v:shapetype>
            <v:shape id="Text Box 21" o:spid="_x0000_s1038" type="#_x0000_t202" style="position:absolute;margin-left:0;margin-top:7.65pt;width:242.2pt;height:26.85pt;z-index:-188744045;visibility:visible;mso-wrap-style:none;mso-width-percent:0;mso-height-percent:0;mso-wrap-distance-left:5pt;mso-wrap-distance-top:0;mso-wrap-distance-right:5pt;mso-wrap-distance-bottom:0;mso-position-horizontal:center;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" filled="f" stroked="f">
              <v:textbox style="mso-fit-shape-to-text:t" inset="0,0,0,0">
                <w:txbxContent>
                  <w:p w:rsidR="00B57763" w:rsidRDefault="00B57763" w:rsidP="0084773E">
                    <w:pPr>
                      <w:pStyle w:val="ZhlavneboZpat1"/>
                      <w:shd w:val="clear" w:color="auto" w:fill="auto"/>
                      <w:spacing w:line="240" w:lineRule="auto"/>
                    </w:pPr>
                  </w:p>
                  <w:p w:rsidR="00B57763" w:rsidRPr="0084773E" w:rsidRDefault="00B57763" w:rsidP="004A750A">
                    <w:pPr>
                      <w:pStyle w:val="ZhlavneboZpat1"/>
                      <w:shd w:val="clear" w:color="auto" w:fill="auto"/>
                      <w:spacing w:line="240" w:lineRule="auto"/>
                      <w:jc w:val="center"/>
                    </w:pPr>
                    <w:r w:rsidRPr="0084773E">
                      <w:t>Univerzita Tomáše Bati ve Zlíně, Fakulta logistiky a krizového řízení</w:t>
                    </w:r>
                  </w:p>
                  <w:p w:rsidR="00B57763" w:rsidRPr="0084773E" w:rsidRDefault="00B57763" w:rsidP="004A750A">
                    <w:pPr>
                      <w:pStyle w:val="ZhlavneboZpat1"/>
                      <w:shd w:val="clear" w:color="auto" w:fill="auto"/>
                      <w:spacing w:line="240" w:lineRule="auto"/>
                      <w:jc w:val="center"/>
                    </w:pPr>
                    <w:r w:rsidRPr="0084773E">
                      <w:t xml:space="preserve">SP: </w:t>
                    </w:r>
                    <w:r>
                      <w:t>Management rizik</w:t>
                    </w:r>
                  </w:p>
                  <w:p w:rsidR="00B57763" w:rsidRDefault="00B57763" w:rsidP="004A750A">
                    <w:pPr>
                      <w:pStyle w:val="ZhlavneboZpat1"/>
                      <w:shd w:val="clear" w:color="auto" w:fill="auto"/>
                      <w:spacing w:line="240" w:lineRule="auto"/>
                      <w:jc w:val="center"/>
                    </w:pPr>
                  </w:p>
                </w:txbxContent>
              </v:textbox>
              <w10:wrap anchorx="page" anchory="page"/>
            </v:shape>
          </w:pict>
        </mc:Fallback>
      </mc:AlternateConten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7763" w:rsidRDefault="00B57763">
    <w:pPr>
      <w:rPr>
        <w:sz w:val="2"/>
        <w:szCs w:val="2"/>
      </w:rPr>
    </w:pPr>
    <w:r>
      <w:rPr>
        <w:noProof/>
        <w:lang w:bidi="ar-SA"/>
      </w:rPr>
      <mc:AlternateContent>
        <mc:Choice Requires="wps">
          <w:drawing>
            <wp:anchor distT="0" distB="0" distL="63500" distR="63500" simplePos="0" relativeHeight="314572439" behindDoc="1" locked="0" layoutInCell="1" allowOverlap="1">
              <wp:simplePos x="0" y="0"/>
              <wp:positionH relativeFrom="page">
                <wp:posOffset>1769110</wp:posOffset>
              </wp:positionH>
              <wp:positionV relativeFrom="page">
                <wp:posOffset>189865</wp:posOffset>
              </wp:positionV>
              <wp:extent cx="3075940" cy="340995"/>
              <wp:effectExtent l="0" t="4445" r="1270" b="1270"/>
              <wp:wrapNone/>
              <wp:docPr id="11"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5940" cy="340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57763" w:rsidRPr="0084773E" w:rsidRDefault="00B57763" w:rsidP="004A750A">
                          <w:pPr>
                            <w:pStyle w:val="ZhlavneboZpat1"/>
                            <w:shd w:val="clear" w:color="auto" w:fill="auto"/>
                            <w:spacing w:line="240" w:lineRule="auto"/>
                            <w:jc w:val="center"/>
                          </w:pPr>
                          <w:r w:rsidRPr="0084773E">
                            <w:t>Univerzita Tomáše Bati ve Zlíně, Fakulta logistiky a krizového řízení</w:t>
                          </w:r>
                        </w:p>
                        <w:p w:rsidR="00B57763" w:rsidRPr="0084773E" w:rsidRDefault="00B57763" w:rsidP="004A750A">
                          <w:pPr>
                            <w:pStyle w:val="ZhlavneboZpat1"/>
                            <w:shd w:val="clear" w:color="auto" w:fill="auto"/>
                            <w:spacing w:line="240" w:lineRule="auto"/>
                            <w:jc w:val="center"/>
                          </w:pPr>
                          <w:r w:rsidRPr="0084773E">
                            <w:t xml:space="preserve">SP: </w:t>
                          </w:r>
                          <w:r>
                            <w:t>Management rizik</w:t>
                          </w:r>
                        </w:p>
                        <w:p w:rsidR="00B57763" w:rsidRDefault="00B57763">
                          <w:pPr>
                            <w:pStyle w:val="ZhlavneboZpat1"/>
                            <w:shd w:val="clear" w:color="auto" w:fill="auto"/>
                            <w:spacing w:line="240" w:lineRule="auto"/>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type id="_x0000_t202" coordsize="21600,21600" o:spt="202" path="m,l,21600r21600,l21600,xe">
              <v:stroke joinstyle="miter"/>
              <v:path gradientshapeok="t" o:connecttype="rect"/>
            </v:shapetype>
            <v:shape id="Text Box 25" o:spid="_x0000_s1041" type="#_x0000_t202" style="position:absolute;margin-left:139.3pt;margin-top:14.95pt;width:242.2pt;height:26.85pt;z-index:-188744041;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" filled="f" stroked="f">
              <v:textbox style="mso-fit-shape-to-text:t" inset="0,0,0,0">
                <w:txbxContent>
                  <w:p w:rsidR="00B57763" w:rsidRPr="0084773E" w:rsidRDefault="00B57763" w:rsidP="004A750A">
                    <w:pPr>
                      <w:pStyle w:val="ZhlavneboZpat1"/>
                      <w:shd w:val="clear" w:color="auto" w:fill="auto"/>
                      <w:spacing w:line="240" w:lineRule="auto"/>
                      <w:jc w:val="center"/>
                    </w:pPr>
                    <w:r w:rsidRPr="0084773E">
                      <w:t>Univerzita Tomáše Bati ve Zlíně, Fakulta logistiky a krizového řízení</w:t>
                    </w:r>
                  </w:p>
                  <w:p w:rsidR="00B57763" w:rsidRPr="0084773E" w:rsidRDefault="00B57763" w:rsidP="004A750A">
                    <w:pPr>
                      <w:pStyle w:val="ZhlavneboZpat1"/>
                      <w:shd w:val="clear" w:color="auto" w:fill="auto"/>
                      <w:spacing w:line="240" w:lineRule="auto"/>
                      <w:jc w:val="center"/>
                    </w:pPr>
                    <w:r w:rsidRPr="0084773E">
                      <w:t xml:space="preserve">SP: </w:t>
                    </w:r>
                    <w:r>
                      <w:t>Management rizik</w:t>
                    </w:r>
                  </w:p>
                  <w:p w:rsidR="00B57763" w:rsidRDefault="00B57763">
                    <w:pPr>
                      <w:pStyle w:val="ZhlavneboZpat1"/>
                      <w:shd w:val="clear" w:color="auto" w:fill="auto"/>
                      <w:spacing w:line="240" w:lineRule="auto"/>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20653"/>
    <w:multiLevelType w:val="multilevel"/>
    <w:tmpl w:val="C0B4537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1"/>
        <w:szCs w:val="21"/>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B00969"/>
    <w:multiLevelType w:val="multilevel"/>
    <w:tmpl w:val="4D0AEC3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4"/>
        <w:szCs w:val="24"/>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09A53A3"/>
    <w:multiLevelType w:val="hybridMultilevel"/>
    <w:tmpl w:val="D9D2D5F8"/>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330578E7"/>
    <w:multiLevelType w:val="hybridMultilevel"/>
    <w:tmpl w:val="10F2871A"/>
    <w:lvl w:ilvl="0" w:tplc="04050001">
      <w:start w:val="1"/>
      <w:numFmt w:val="bullet"/>
      <w:lvlText w:val=""/>
      <w:lvlJc w:val="left"/>
      <w:pPr>
        <w:ind w:left="1140" w:hanging="360"/>
      </w:pPr>
      <w:rPr>
        <w:rFonts w:ascii="Symbol" w:hAnsi="Symbol" w:hint="default"/>
      </w:rPr>
    </w:lvl>
    <w:lvl w:ilvl="1" w:tplc="04050003" w:tentative="1">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4">
    <w:nsid w:val="375B4F73"/>
    <w:multiLevelType w:val="hybridMultilevel"/>
    <w:tmpl w:val="66E84A98"/>
    <w:lvl w:ilvl="0" w:tplc="AB928F7C">
      <w:numFmt w:val="bullet"/>
      <w:lvlText w:val="-"/>
      <w:lvlJc w:val="left"/>
      <w:pPr>
        <w:ind w:left="72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3C4979FF"/>
    <w:multiLevelType w:val="hybridMultilevel"/>
    <w:tmpl w:val="0B9468C8"/>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40733DD6"/>
    <w:multiLevelType w:val="hybridMultilevel"/>
    <w:tmpl w:val="1B0056FA"/>
    <w:lvl w:ilvl="0" w:tplc="18BE9682">
      <w:start w:val="1"/>
      <w:numFmt w:val="bullet"/>
      <w:lvlText w:val=""/>
      <w:lvlJc w:val="left"/>
      <w:pPr>
        <w:tabs>
          <w:tab w:val="num" w:pos="646"/>
        </w:tabs>
        <w:ind w:left="646" w:hanging="360"/>
      </w:pPr>
      <w:rPr>
        <w:rFonts w:ascii="Symbol" w:hAnsi="Symbol" w:hint="default"/>
      </w:rPr>
    </w:lvl>
    <w:lvl w:ilvl="1" w:tplc="04050003" w:tentative="1">
      <w:start w:val="1"/>
      <w:numFmt w:val="bullet"/>
      <w:lvlText w:val="o"/>
      <w:lvlJc w:val="left"/>
      <w:pPr>
        <w:ind w:left="1366" w:hanging="360"/>
      </w:pPr>
      <w:rPr>
        <w:rFonts w:ascii="Courier New" w:hAnsi="Courier New" w:cs="Courier New" w:hint="default"/>
      </w:rPr>
    </w:lvl>
    <w:lvl w:ilvl="2" w:tplc="04050005" w:tentative="1">
      <w:start w:val="1"/>
      <w:numFmt w:val="bullet"/>
      <w:lvlText w:val=""/>
      <w:lvlJc w:val="left"/>
      <w:pPr>
        <w:ind w:left="2086" w:hanging="360"/>
      </w:pPr>
      <w:rPr>
        <w:rFonts w:ascii="Wingdings" w:hAnsi="Wingdings" w:hint="default"/>
      </w:rPr>
    </w:lvl>
    <w:lvl w:ilvl="3" w:tplc="04050001" w:tentative="1">
      <w:start w:val="1"/>
      <w:numFmt w:val="bullet"/>
      <w:lvlText w:val=""/>
      <w:lvlJc w:val="left"/>
      <w:pPr>
        <w:ind w:left="2806" w:hanging="360"/>
      </w:pPr>
      <w:rPr>
        <w:rFonts w:ascii="Symbol" w:hAnsi="Symbol" w:hint="default"/>
      </w:rPr>
    </w:lvl>
    <w:lvl w:ilvl="4" w:tplc="04050003" w:tentative="1">
      <w:start w:val="1"/>
      <w:numFmt w:val="bullet"/>
      <w:lvlText w:val="o"/>
      <w:lvlJc w:val="left"/>
      <w:pPr>
        <w:ind w:left="3526" w:hanging="360"/>
      </w:pPr>
      <w:rPr>
        <w:rFonts w:ascii="Courier New" w:hAnsi="Courier New" w:cs="Courier New" w:hint="default"/>
      </w:rPr>
    </w:lvl>
    <w:lvl w:ilvl="5" w:tplc="04050005" w:tentative="1">
      <w:start w:val="1"/>
      <w:numFmt w:val="bullet"/>
      <w:lvlText w:val=""/>
      <w:lvlJc w:val="left"/>
      <w:pPr>
        <w:ind w:left="4246" w:hanging="360"/>
      </w:pPr>
      <w:rPr>
        <w:rFonts w:ascii="Wingdings" w:hAnsi="Wingdings" w:hint="default"/>
      </w:rPr>
    </w:lvl>
    <w:lvl w:ilvl="6" w:tplc="04050001" w:tentative="1">
      <w:start w:val="1"/>
      <w:numFmt w:val="bullet"/>
      <w:lvlText w:val=""/>
      <w:lvlJc w:val="left"/>
      <w:pPr>
        <w:ind w:left="4966" w:hanging="360"/>
      </w:pPr>
      <w:rPr>
        <w:rFonts w:ascii="Symbol" w:hAnsi="Symbol" w:hint="default"/>
      </w:rPr>
    </w:lvl>
    <w:lvl w:ilvl="7" w:tplc="04050003" w:tentative="1">
      <w:start w:val="1"/>
      <w:numFmt w:val="bullet"/>
      <w:lvlText w:val="o"/>
      <w:lvlJc w:val="left"/>
      <w:pPr>
        <w:ind w:left="5686" w:hanging="360"/>
      </w:pPr>
      <w:rPr>
        <w:rFonts w:ascii="Courier New" w:hAnsi="Courier New" w:cs="Courier New" w:hint="default"/>
      </w:rPr>
    </w:lvl>
    <w:lvl w:ilvl="8" w:tplc="04050005" w:tentative="1">
      <w:start w:val="1"/>
      <w:numFmt w:val="bullet"/>
      <w:lvlText w:val=""/>
      <w:lvlJc w:val="left"/>
      <w:pPr>
        <w:ind w:left="6406" w:hanging="360"/>
      </w:pPr>
      <w:rPr>
        <w:rFonts w:ascii="Wingdings" w:hAnsi="Wingdings" w:hint="default"/>
      </w:rPr>
    </w:lvl>
  </w:abstractNum>
  <w:abstractNum w:abstractNumId="7">
    <w:nsid w:val="46A86433"/>
    <w:multiLevelType w:val="hybridMultilevel"/>
    <w:tmpl w:val="89761758"/>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48C27417"/>
    <w:multiLevelType w:val="multilevel"/>
    <w:tmpl w:val="E82A2D24"/>
    <w:lvl w:ilvl="0">
      <w:start w:val="1"/>
      <w:numFmt w:val="bullet"/>
      <w:lvlText w:val="V"/>
      <w:lvlJc w:val="left"/>
      <w:rPr>
        <w:rFonts w:ascii="Calibri" w:eastAsia="Calibri" w:hAnsi="Calibri" w:cs="Calibri"/>
        <w:b w:val="0"/>
        <w:bCs w:val="0"/>
        <w:i w:val="0"/>
        <w:iCs w:val="0"/>
        <w:smallCaps w:val="0"/>
        <w:strike w:val="0"/>
        <w:color w:val="000000"/>
        <w:spacing w:val="0"/>
        <w:w w:val="100"/>
        <w:position w:val="0"/>
        <w:sz w:val="21"/>
        <w:szCs w:val="21"/>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96D1FC3"/>
    <w:multiLevelType w:val="hybridMultilevel"/>
    <w:tmpl w:val="2E12F0BE"/>
    <w:lvl w:ilvl="0" w:tplc="18BE9682">
      <w:start w:val="1"/>
      <w:numFmt w:val="bullet"/>
      <w:lvlText w:val=""/>
      <w:lvlJc w:val="left"/>
      <w:pPr>
        <w:tabs>
          <w:tab w:val="num" w:pos="720"/>
        </w:tabs>
        <w:ind w:left="720" w:hanging="360"/>
      </w:pPr>
      <w:rPr>
        <w:rFonts w:ascii="Symbol" w:hAnsi="Symbol" w:hint="default"/>
      </w:rPr>
    </w:lvl>
    <w:lvl w:ilvl="1" w:tplc="5CD85AB4">
      <w:numFmt w:val="bullet"/>
      <w:lvlText w:val="•"/>
      <w:lvlJc w:val="left"/>
      <w:pPr>
        <w:ind w:left="1440" w:hanging="360"/>
      </w:pPr>
      <w:rPr>
        <w:rFonts w:ascii="Calibri" w:eastAsia="Calibri" w:hAnsi="Calibri" w:cs="Calibri"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nsid w:val="498239E2"/>
    <w:multiLevelType w:val="hybridMultilevel"/>
    <w:tmpl w:val="C0AE4730"/>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51B001E0"/>
    <w:multiLevelType w:val="hybridMultilevel"/>
    <w:tmpl w:val="3DDA5EA6"/>
    <w:lvl w:ilvl="0" w:tplc="3A62242E">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2">
    <w:nsid w:val="5BFA4DBF"/>
    <w:multiLevelType w:val="hybridMultilevel"/>
    <w:tmpl w:val="E2C642BE"/>
    <w:lvl w:ilvl="0" w:tplc="DE2E1BCC">
      <w:start w:val="3"/>
      <w:numFmt w:val="bullet"/>
      <w:lvlText w:val="-"/>
      <w:lvlJc w:val="left"/>
      <w:pPr>
        <w:ind w:left="720" w:hanging="360"/>
      </w:pPr>
      <w:rPr>
        <w:rFonts w:ascii="Times New Roman" w:eastAsia="Times New Roman" w:hAnsi="Times New Roman" w:hint="default"/>
        <w:b/>
        <w:color w:val="auto"/>
        <w:sz w:val="24"/>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nsid w:val="69E001AF"/>
    <w:multiLevelType w:val="hybridMultilevel"/>
    <w:tmpl w:val="7660C2A6"/>
    <w:lvl w:ilvl="0" w:tplc="04050001">
      <w:start w:val="1"/>
      <w:numFmt w:val="bullet"/>
      <w:lvlText w:val=""/>
      <w:lvlJc w:val="left"/>
      <w:pPr>
        <w:ind w:left="1120" w:hanging="360"/>
      </w:pPr>
      <w:rPr>
        <w:rFonts w:ascii="Symbol" w:hAnsi="Symbol" w:hint="default"/>
      </w:rPr>
    </w:lvl>
    <w:lvl w:ilvl="1" w:tplc="04050003" w:tentative="1">
      <w:start w:val="1"/>
      <w:numFmt w:val="bullet"/>
      <w:lvlText w:val="o"/>
      <w:lvlJc w:val="left"/>
      <w:pPr>
        <w:ind w:left="1840" w:hanging="360"/>
      </w:pPr>
      <w:rPr>
        <w:rFonts w:ascii="Courier New" w:hAnsi="Courier New" w:cs="Courier New" w:hint="default"/>
      </w:rPr>
    </w:lvl>
    <w:lvl w:ilvl="2" w:tplc="04050005" w:tentative="1">
      <w:start w:val="1"/>
      <w:numFmt w:val="bullet"/>
      <w:lvlText w:val=""/>
      <w:lvlJc w:val="left"/>
      <w:pPr>
        <w:ind w:left="2560" w:hanging="360"/>
      </w:pPr>
      <w:rPr>
        <w:rFonts w:ascii="Wingdings" w:hAnsi="Wingdings" w:hint="default"/>
      </w:rPr>
    </w:lvl>
    <w:lvl w:ilvl="3" w:tplc="04050001" w:tentative="1">
      <w:start w:val="1"/>
      <w:numFmt w:val="bullet"/>
      <w:lvlText w:val=""/>
      <w:lvlJc w:val="left"/>
      <w:pPr>
        <w:ind w:left="3280" w:hanging="360"/>
      </w:pPr>
      <w:rPr>
        <w:rFonts w:ascii="Symbol" w:hAnsi="Symbol" w:hint="default"/>
      </w:rPr>
    </w:lvl>
    <w:lvl w:ilvl="4" w:tplc="04050003" w:tentative="1">
      <w:start w:val="1"/>
      <w:numFmt w:val="bullet"/>
      <w:lvlText w:val="o"/>
      <w:lvlJc w:val="left"/>
      <w:pPr>
        <w:ind w:left="4000" w:hanging="360"/>
      </w:pPr>
      <w:rPr>
        <w:rFonts w:ascii="Courier New" w:hAnsi="Courier New" w:cs="Courier New" w:hint="default"/>
      </w:rPr>
    </w:lvl>
    <w:lvl w:ilvl="5" w:tplc="04050005" w:tentative="1">
      <w:start w:val="1"/>
      <w:numFmt w:val="bullet"/>
      <w:lvlText w:val=""/>
      <w:lvlJc w:val="left"/>
      <w:pPr>
        <w:ind w:left="4720" w:hanging="360"/>
      </w:pPr>
      <w:rPr>
        <w:rFonts w:ascii="Wingdings" w:hAnsi="Wingdings" w:hint="default"/>
      </w:rPr>
    </w:lvl>
    <w:lvl w:ilvl="6" w:tplc="04050001" w:tentative="1">
      <w:start w:val="1"/>
      <w:numFmt w:val="bullet"/>
      <w:lvlText w:val=""/>
      <w:lvlJc w:val="left"/>
      <w:pPr>
        <w:ind w:left="5440" w:hanging="360"/>
      </w:pPr>
      <w:rPr>
        <w:rFonts w:ascii="Symbol" w:hAnsi="Symbol" w:hint="default"/>
      </w:rPr>
    </w:lvl>
    <w:lvl w:ilvl="7" w:tplc="04050003" w:tentative="1">
      <w:start w:val="1"/>
      <w:numFmt w:val="bullet"/>
      <w:lvlText w:val="o"/>
      <w:lvlJc w:val="left"/>
      <w:pPr>
        <w:ind w:left="6160" w:hanging="360"/>
      </w:pPr>
      <w:rPr>
        <w:rFonts w:ascii="Courier New" w:hAnsi="Courier New" w:cs="Courier New" w:hint="default"/>
      </w:rPr>
    </w:lvl>
    <w:lvl w:ilvl="8" w:tplc="04050005" w:tentative="1">
      <w:start w:val="1"/>
      <w:numFmt w:val="bullet"/>
      <w:lvlText w:val=""/>
      <w:lvlJc w:val="left"/>
      <w:pPr>
        <w:ind w:left="6880" w:hanging="360"/>
      </w:pPr>
      <w:rPr>
        <w:rFonts w:ascii="Wingdings" w:hAnsi="Wingdings" w:hint="default"/>
      </w:rPr>
    </w:lvl>
  </w:abstractNum>
  <w:abstractNum w:abstractNumId="14">
    <w:nsid w:val="6BE7413D"/>
    <w:multiLevelType w:val="hybridMultilevel"/>
    <w:tmpl w:val="0FE8BA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0704982"/>
    <w:multiLevelType w:val="hybridMultilevel"/>
    <w:tmpl w:val="8898924E"/>
    <w:lvl w:ilvl="0" w:tplc="04050001">
      <w:start w:val="1"/>
      <w:numFmt w:val="bullet"/>
      <w:lvlText w:val=""/>
      <w:lvlJc w:val="left"/>
      <w:pPr>
        <w:ind w:left="1140" w:hanging="360"/>
      </w:pPr>
      <w:rPr>
        <w:rFonts w:ascii="Symbol" w:hAnsi="Symbol" w:hint="default"/>
      </w:rPr>
    </w:lvl>
    <w:lvl w:ilvl="1" w:tplc="04050003" w:tentative="1">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num w:numId="1">
    <w:abstractNumId w:val="0"/>
  </w:num>
  <w:num w:numId="2">
    <w:abstractNumId w:val="8"/>
  </w:num>
  <w:num w:numId="3">
    <w:abstractNumId w:val="1"/>
  </w:num>
  <w:num w:numId="4">
    <w:abstractNumId w:val="3"/>
  </w:num>
  <w:num w:numId="5">
    <w:abstractNumId w:val="13"/>
  </w:num>
  <w:num w:numId="6">
    <w:abstractNumId w:val="15"/>
  </w:num>
  <w:num w:numId="7">
    <w:abstractNumId w:val="0"/>
  </w:num>
  <w:num w:numId="8">
    <w:abstractNumId w:val="14"/>
  </w:num>
  <w:num w:numId="9">
    <w:abstractNumId w:val="9"/>
  </w:num>
  <w:num w:numId="10">
    <w:abstractNumId w:val="5"/>
  </w:num>
  <w:num w:numId="11">
    <w:abstractNumId w:val="6"/>
  </w:num>
  <w:num w:numId="12">
    <w:abstractNumId w:val="10"/>
  </w:num>
  <w:num w:numId="13">
    <w:abstractNumId w:val="2"/>
  </w:num>
  <w:num w:numId="14">
    <w:abstractNumId w:val="4"/>
  </w:num>
  <w:num w:numId="15">
    <w:abstractNumId w:val="12"/>
  </w:num>
  <w:num w:numId="16">
    <w:abstractNumId w:val="7"/>
  </w:num>
  <w:num w:numId="17">
    <w:abstractNumId w:val="11"/>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okulil Jiří">
    <w15:presenceInfo w15:providerId="None" w15:userId="Dokulil Jiří"/>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evenAndOddHeaders/>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09F7"/>
    <w:rsid w:val="0000206B"/>
    <w:rsid w:val="00016D7E"/>
    <w:rsid w:val="000218FF"/>
    <w:rsid w:val="00036DB6"/>
    <w:rsid w:val="00041FED"/>
    <w:rsid w:val="00050AA7"/>
    <w:rsid w:val="00072B89"/>
    <w:rsid w:val="00080AD3"/>
    <w:rsid w:val="00090853"/>
    <w:rsid w:val="000A3B2B"/>
    <w:rsid w:val="000A77D0"/>
    <w:rsid w:val="000B3804"/>
    <w:rsid w:val="000C0577"/>
    <w:rsid w:val="000C46F0"/>
    <w:rsid w:val="000D3D62"/>
    <w:rsid w:val="000D5891"/>
    <w:rsid w:val="000E6E20"/>
    <w:rsid w:val="00104F7D"/>
    <w:rsid w:val="00110EF8"/>
    <w:rsid w:val="00125B08"/>
    <w:rsid w:val="001414E5"/>
    <w:rsid w:val="00170978"/>
    <w:rsid w:val="001762E9"/>
    <w:rsid w:val="00180634"/>
    <w:rsid w:val="0018169C"/>
    <w:rsid w:val="00182E50"/>
    <w:rsid w:val="00185655"/>
    <w:rsid w:val="001B41F5"/>
    <w:rsid w:val="001B59B7"/>
    <w:rsid w:val="001D7000"/>
    <w:rsid w:val="0020726B"/>
    <w:rsid w:val="00220223"/>
    <w:rsid w:val="002327D2"/>
    <w:rsid w:val="00233578"/>
    <w:rsid w:val="0024594E"/>
    <w:rsid w:val="002762C2"/>
    <w:rsid w:val="00283C0A"/>
    <w:rsid w:val="0029427B"/>
    <w:rsid w:val="00294577"/>
    <w:rsid w:val="00296927"/>
    <w:rsid w:val="002A63F9"/>
    <w:rsid w:val="002B6DDE"/>
    <w:rsid w:val="002E5011"/>
    <w:rsid w:val="00303E82"/>
    <w:rsid w:val="003060AC"/>
    <w:rsid w:val="003235E9"/>
    <w:rsid w:val="00324833"/>
    <w:rsid w:val="003313C2"/>
    <w:rsid w:val="00367071"/>
    <w:rsid w:val="00382A63"/>
    <w:rsid w:val="003A06E1"/>
    <w:rsid w:val="003B5548"/>
    <w:rsid w:val="003C14FC"/>
    <w:rsid w:val="003C378A"/>
    <w:rsid w:val="003D08BD"/>
    <w:rsid w:val="003D28EB"/>
    <w:rsid w:val="003E02AC"/>
    <w:rsid w:val="003F1267"/>
    <w:rsid w:val="003F2707"/>
    <w:rsid w:val="0040136C"/>
    <w:rsid w:val="004016DD"/>
    <w:rsid w:val="00402376"/>
    <w:rsid w:val="00412AF7"/>
    <w:rsid w:val="00417568"/>
    <w:rsid w:val="0042783E"/>
    <w:rsid w:val="004308C5"/>
    <w:rsid w:val="004339C3"/>
    <w:rsid w:val="004464D5"/>
    <w:rsid w:val="00455F5A"/>
    <w:rsid w:val="00467775"/>
    <w:rsid w:val="00481506"/>
    <w:rsid w:val="0049304C"/>
    <w:rsid w:val="00495BA2"/>
    <w:rsid w:val="004A2226"/>
    <w:rsid w:val="004A2BA5"/>
    <w:rsid w:val="004A750A"/>
    <w:rsid w:val="004B4B34"/>
    <w:rsid w:val="004C7287"/>
    <w:rsid w:val="004C7721"/>
    <w:rsid w:val="004D0A81"/>
    <w:rsid w:val="004E3F88"/>
    <w:rsid w:val="004E78A2"/>
    <w:rsid w:val="00510473"/>
    <w:rsid w:val="00513831"/>
    <w:rsid w:val="00541892"/>
    <w:rsid w:val="00542B91"/>
    <w:rsid w:val="00552D9B"/>
    <w:rsid w:val="00563D78"/>
    <w:rsid w:val="00567F88"/>
    <w:rsid w:val="00570AC4"/>
    <w:rsid w:val="00580966"/>
    <w:rsid w:val="00586697"/>
    <w:rsid w:val="005A27E3"/>
    <w:rsid w:val="005B3EE7"/>
    <w:rsid w:val="005C1405"/>
    <w:rsid w:val="005D0E72"/>
    <w:rsid w:val="005D1CBB"/>
    <w:rsid w:val="005E1BD1"/>
    <w:rsid w:val="005F30EB"/>
    <w:rsid w:val="006113DE"/>
    <w:rsid w:val="00612BCB"/>
    <w:rsid w:val="00623A2E"/>
    <w:rsid w:val="00632BE9"/>
    <w:rsid w:val="00633EB5"/>
    <w:rsid w:val="00634D80"/>
    <w:rsid w:val="00653444"/>
    <w:rsid w:val="006541C1"/>
    <w:rsid w:val="00654A39"/>
    <w:rsid w:val="00660F73"/>
    <w:rsid w:val="00661B55"/>
    <w:rsid w:val="00676945"/>
    <w:rsid w:val="00684DF4"/>
    <w:rsid w:val="00690DB4"/>
    <w:rsid w:val="00694CC0"/>
    <w:rsid w:val="006B029F"/>
    <w:rsid w:val="006C3158"/>
    <w:rsid w:val="006D453F"/>
    <w:rsid w:val="006D7347"/>
    <w:rsid w:val="006E043D"/>
    <w:rsid w:val="006F64CE"/>
    <w:rsid w:val="0071041C"/>
    <w:rsid w:val="00713987"/>
    <w:rsid w:val="00723597"/>
    <w:rsid w:val="007264EF"/>
    <w:rsid w:val="00737269"/>
    <w:rsid w:val="007374E9"/>
    <w:rsid w:val="007464B5"/>
    <w:rsid w:val="007507CD"/>
    <w:rsid w:val="00756631"/>
    <w:rsid w:val="00762D1B"/>
    <w:rsid w:val="00775BD9"/>
    <w:rsid w:val="00783363"/>
    <w:rsid w:val="007A4DA2"/>
    <w:rsid w:val="007C1F50"/>
    <w:rsid w:val="007E6C53"/>
    <w:rsid w:val="007F0152"/>
    <w:rsid w:val="007F68E5"/>
    <w:rsid w:val="008044CA"/>
    <w:rsid w:val="008207F7"/>
    <w:rsid w:val="00822CD3"/>
    <w:rsid w:val="008251E5"/>
    <w:rsid w:val="008304D9"/>
    <w:rsid w:val="00844EE3"/>
    <w:rsid w:val="0084773E"/>
    <w:rsid w:val="008510F3"/>
    <w:rsid w:val="0085649F"/>
    <w:rsid w:val="00862A92"/>
    <w:rsid w:val="008703E2"/>
    <w:rsid w:val="00874870"/>
    <w:rsid w:val="00876FEC"/>
    <w:rsid w:val="008807C3"/>
    <w:rsid w:val="008A2430"/>
    <w:rsid w:val="008B0091"/>
    <w:rsid w:val="008B5824"/>
    <w:rsid w:val="008B7B3B"/>
    <w:rsid w:val="008C1BC7"/>
    <w:rsid w:val="008F7212"/>
    <w:rsid w:val="008F7334"/>
    <w:rsid w:val="0090008E"/>
    <w:rsid w:val="00902C0A"/>
    <w:rsid w:val="009077EC"/>
    <w:rsid w:val="00915F82"/>
    <w:rsid w:val="00944EC0"/>
    <w:rsid w:val="00955FE8"/>
    <w:rsid w:val="00962668"/>
    <w:rsid w:val="00974A18"/>
    <w:rsid w:val="00976999"/>
    <w:rsid w:val="00981F9B"/>
    <w:rsid w:val="009951F4"/>
    <w:rsid w:val="009A5E37"/>
    <w:rsid w:val="009A65B8"/>
    <w:rsid w:val="009B56E4"/>
    <w:rsid w:val="009B5DC6"/>
    <w:rsid w:val="009B6A21"/>
    <w:rsid w:val="009C7BF5"/>
    <w:rsid w:val="009D2D59"/>
    <w:rsid w:val="009E11F4"/>
    <w:rsid w:val="009E336A"/>
    <w:rsid w:val="009E611B"/>
    <w:rsid w:val="009F13B4"/>
    <w:rsid w:val="009F598B"/>
    <w:rsid w:val="009F63AE"/>
    <w:rsid w:val="00A22E14"/>
    <w:rsid w:val="00A40A7C"/>
    <w:rsid w:val="00A42FCC"/>
    <w:rsid w:val="00A67A62"/>
    <w:rsid w:val="00A73424"/>
    <w:rsid w:val="00A91CB7"/>
    <w:rsid w:val="00AC74FE"/>
    <w:rsid w:val="00B16361"/>
    <w:rsid w:val="00B24ED7"/>
    <w:rsid w:val="00B24F72"/>
    <w:rsid w:val="00B27B56"/>
    <w:rsid w:val="00B35B37"/>
    <w:rsid w:val="00B435F5"/>
    <w:rsid w:val="00B45A86"/>
    <w:rsid w:val="00B5494A"/>
    <w:rsid w:val="00B57763"/>
    <w:rsid w:val="00B60F10"/>
    <w:rsid w:val="00B740AB"/>
    <w:rsid w:val="00B77CC5"/>
    <w:rsid w:val="00BE1887"/>
    <w:rsid w:val="00BE6D33"/>
    <w:rsid w:val="00C01470"/>
    <w:rsid w:val="00C04876"/>
    <w:rsid w:val="00C10019"/>
    <w:rsid w:val="00C2339B"/>
    <w:rsid w:val="00C24EB0"/>
    <w:rsid w:val="00C34434"/>
    <w:rsid w:val="00C37C96"/>
    <w:rsid w:val="00C47198"/>
    <w:rsid w:val="00C5101C"/>
    <w:rsid w:val="00C538C4"/>
    <w:rsid w:val="00C54AD3"/>
    <w:rsid w:val="00C54E56"/>
    <w:rsid w:val="00C72174"/>
    <w:rsid w:val="00C74FB5"/>
    <w:rsid w:val="00C84BAD"/>
    <w:rsid w:val="00C87A6F"/>
    <w:rsid w:val="00C93FCD"/>
    <w:rsid w:val="00C95BF1"/>
    <w:rsid w:val="00CB1310"/>
    <w:rsid w:val="00CB1EFD"/>
    <w:rsid w:val="00CD1A3F"/>
    <w:rsid w:val="00CD5007"/>
    <w:rsid w:val="00CD63E8"/>
    <w:rsid w:val="00CF1572"/>
    <w:rsid w:val="00CF243B"/>
    <w:rsid w:val="00CF6D12"/>
    <w:rsid w:val="00D051C5"/>
    <w:rsid w:val="00D124F3"/>
    <w:rsid w:val="00D3462D"/>
    <w:rsid w:val="00D35D63"/>
    <w:rsid w:val="00D362FB"/>
    <w:rsid w:val="00D429A6"/>
    <w:rsid w:val="00D4314A"/>
    <w:rsid w:val="00D5376B"/>
    <w:rsid w:val="00D55D6E"/>
    <w:rsid w:val="00D66218"/>
    <w:rsid w:val="00D774F2"/>
    <w:rsid w:val="00D809EA"/>
    <w:rsid w:val="00D84D6F"/>
    <w:rsid w:val="00D86535"/>
    <w:rsid w:val="00D929BC"/>
    <w:rsid w:val="00DA37D5"/>
    <w:rsid w:val="00DA4A35"/>
    <w:rsid w:val="00DB13F7"/>
    <w:rsid w:val="00DB4318"/>
    <w:rsid w:val="00DB4742"/>
    <w:rsid w:val="00DC1D3C"/>
    <w:rsid w:val="00DE10A8"/>
    <w:rsid w:val="00DF7141"/>
    <w:rsid w:val="00E006C7"/>
    <w:rsid w:val="00E228A9"/>
    <w:rsid w:val="00E376BA"/>
    <w:rsid w:val="00E53A73"/>
    <w:rsid w:val="00E557EE"/>
    <w:rsid w:val="00E609F7"/>
    <w:rsid w:val="00E7783A"/>
    <w:rsid w:val="00E95848"/>
    <w:rsid w:val="00EA2D28"/>
    <w:rsid w:val="00ED3D28"/>
    <w:rsid w:val="00ED4745"/>
    <w:rsid w:val="00EF46E8"/>
    <w:rsid w:val="00EF6CDF"/>
    <w:rsid w:val="00F15228"/>
    <w:rsid w:val="00F1547A"/>
    <w:rsid w:val="00F15C02"/>
    <w:rsid w:val="00F24681"/>
    <w:rsid w:val="00F408C1"/>
    <w:rsid w:val="00F43EE6"/>
    <w:rsid w:val="00F44AA3"/>
    <w:rsid w:val="00F46E40"/>
    <w:rsid w:val="00F63EB6"/>
    <w:rsid w:val="00F66888"/>
    <w:rsid w:val="00F73772"/>
    <w:rsid w:val="00F7629E"/>
    <w:rsid w:val="00F77D84"/>
    <w:rsid w:val="00FB1667"/>
    <w:rsid w:val="00FB1F67"/>
    <w:rsid w:val="00FB22BD"/>
    <w:rsid w:val="00FD61F5"/>
    <w:rsid w:val="00FE2995"/>
    <w:rsid w:val="00FE4D38"/>
    <w:rsid w:val="00FF26C9"/>
    <w:rsid w:val="00FF482B"/>
    <w:rsid w:val="00FF490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cs-CZ" w:eastAsia="cs-CZ" w:bidi="cs-CZ"/>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rsid w:val="00C95BF1"/>
    <w:rPr>
      <w:color w:val="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rPr>
      <w:color w:val="000080"/>
      <w:u w:val="single"/>
    </w:rPr>
  </w:style>
  <w:style w:type="character" w:customStyle="1" w:styleId="Poznmkapodarou">
    <w:name w:val="Poznámka pod čarou_"/>
    <w:basedOn w:val="Standardnpsmoodstavce"/>
    <w:link w:val="Poznmkapodarou2"/>
    <w:uiPriority w:val="99"/>
    <w:rPr>
      <w:rFonts w:ascii="Calibri" w:eastAsia="Calibri" w:hAnsi="Calibri" w:cs="Calibri"/>
      <w:b w:val="0"/>
      <w:bCs w:val="0"/>
      <w:i w:val="0"/>
      <w:iCs w:val="0"/>
      <w:smallCaps w:val="0"/>
      <w:strike w:val="0"/>
      <w:sz w:val="17"/>
      <w:szCs w:val="17"/>
      <w:u w:val="none"/>
      <w:lang w:val="en-US" w:eastAsia="en-US" w:bidi="en-US"/>
    </w:rPr>
  </w:style>
  <w:style w:type="character" w:customStyle="1" w:styleId="Poznmkapodarou0">
    <w:name w:val="Poznámka pod čarou"/>
    <w:basedOn w:val="Poznmkapodarou"/>
    <w:uiPriority w:val="99"/>
    <w:rPr>
      <w:rFonts w:ascii="Calibri" w:eastAsia="Calibri" w:hAnsi="Calibri" w:cs="Calibri"/>
      <w:b w:val="0"/>
      <w:bCs w:val="0"/>
      <w:i w:val="0"/>
      <w:iCs w:val="0"/>
      <w:smallCaps w:val="0"/>
      <w:strike w:val="0"/>
      <w:color w:val="000000"/>
      <w:spacing w:val="0"/>
      <w:w w:val="100"/>
      <w:position w:val="0"/>
      <w:sz w:val="17"/>
      <w:szCs w:val="17"/>
      <w:u w:val="none"/>
      <w:lang w:val="cs-CZ" w:eastAsia="cs-CZ" w:bidi="cs-CZ"/>
    </w:rPr>
  </w:style>
  <w:style w:type="character" w:customStyle="1" w:styleId="Zkladntext3">
    <w:name w:val="Základní text (3)_"/>
    <w:basedOn w:val="Standardnpsmoodstavce"/>
    <w:link w:val="Zkladntext30"/>
    <w:rPr>
      <w:rFonts w:ascii="Calibri" w:eastAsia="Calibri" w:hAnsi="Calibri" w:cs="Calibri"/>
      <w:b w:val="0"/>
      <w:bCs w:val="0"/>
      <w:i w:val="0"/>
      <w:iCs w:val="0"/>
      <w:smallCaps w:val="0"/>
      <w:strike w:val="0"/>
      <w:sz w:val="34"/>
      <w:szCs w:val="34"/>
      <w:u w:val="none"/>
    </w:rPr>
  </w:style>
  <w:style w:type="character" w:customStyle="1" w:styleId="Zkladntext4">
    <w:name w:val="Základní text (4)_"/>
    <w:basedOn w:val="Standardnpsmoodstavce"/>
    <w:link w:val="Zkladntext40"/>
    <w:rPr>
      <w:rFonts w:ascii="Calibri" w:eastAsia="Calibri" w:hAnsi="Calibri" w:cs="Calibri"/>
      <w:b w:val="0"/>
      <w:bCs w:val="0"/>
      <w:i w:val="0"/>
      <w:iCs w:val="0"/>
      <w:smallCaps w:val="0"/>
      <w:strike w:val="0"/>
      <w:sz w:val="38"/>
      <w:szCs w:val="38"/>
      <w:u w:val="none"/>
    </w:rPr>
  </w:style>
  <w:style w:type="character" w:customStyle="1" w:styleId="Zkladntext5">
    <w:name w:val="Základní text (5)_"/>
    <w:basedOn w:val="Standardnpsmoodstavce"/>
    <w:link w:val="Zkladntext50"/>
    <w:rPr>
      <w:rFonts w:ascii="Calibri" w:eastAsia="Calibri" w:hAnsi="Calibri" w:cs="Calibri"/>
      <w:b w:val="0"/>
      <w:bCs w:val="0"/>
      <w:i w:val="0"/>
      <w:iCs w:val="0"/>
      <w:smallCaps w:val="0"/>
      <w:strike w:val="0"/>
      <w:sz w:val="38"/>
      <w:szCs w:val="38"/>
      <w:u w:val="none"/>
    </w:rPr>
  </w:style>
  <w:style w:type="character" w:customStyle="1" w:styleId="Zkladntext6">
    <w:name w:val="Základní text (6)_"/>
    <w:basedOn w:val="Standardnpsmoodstavce"/>
    <w:link w:val="Zkladntext60"/>
    <w:rPr>
      <w:rFonts w:ascii="Calibri" w:eastAsia="Calibri" w:hAnsi="Calibri" w:cs="Calibri"/>
      <w:b w:val="0"/>
      <w:bCs w:val="0"/>
      <w:i w:val="0"/>
      <w:iCs w:val="0"/>
      <w:smallCaps w:val="0"/>
      <w:strike w:val="0"/>
      <w:sz w:val="34"/>
      <w:szCs w:val="34"/>
      <w:u w:val="none"/>
    </w:rPr>
  </w:style>
  <w:style w:type="character" w:customStyle="1" w:styleId="Zkladntext612pt">
    <w:name w:val="Základní text (6) + 12 pt"/>
    <w:basedOn w:val="Zkladntext6"/>
    <w:rPr>
      <w:rFonts w:ascii="Calibri" w:eastAsia="Calibri" w:hAnsi="Calibri" w:cs="Calibri"/>
      <w:b/>
      <w:bCs/>
      <w:i w:val="0"/>
      <w:iCs w:val="0"/>
      <w:smallCaps w:val="0"/>
      <w:strike w:val="0"/>
      <w:color w:val="000000"/>
      <w:spacing w:val="0"/>
      <w:w w:val="100"/>
      <w:position w:val="0"/>
      <w:sz w:val="24"/>
      <w:szCs w:val="24"/>
      <w:u w:val="none"/>
      <w:lang w:val="cs-CZ" w:eastAsia="cs-CZ" w:bidi="cs-CZ"/>
    </w:rPr>
  </w:style>
  <w:style w:type="character" w:customStyle="1" w:styleId="Nadpis1">
    <w:name w:val="Nadpis #1_"/>
    <w:basedOn w:val="Standardnpsmoodstavce"/>
    <w:link w:val="Nadpis10"/>
    <w:uiPriority w:val="99"/>
    <w:rPr>
      <w:rFonts w:ascii="Calibri" w:eastAsia="Calibri" w:hAnsi="Calibri" w:cs="Calibri"/>
      <w:b w:val="0"/>
      <w:bCs w:val="0"/>
      <w:i w:val="0"/>
      <w:iCs w:val="0"/>
      <w:smallCaps w:val="0"/>
      <w:strike w:val="0"/>
      <w:sz w:val="30"/>
      <w:szCs w:val="30"/>
      <w:u w:val="none"/>
    </w:rPr>
  </w:style>
  <w:style w:type="character" w:customStyle="1" w:styleId="ZhlavneboZpat">
    <w:name w:val="Záhlaví nebo Zápatí_"/>
    <w:basedOn w:val="Standardnpsmoodstavce"/>
    <w:link w:val="ZhlavneboZpat1"/>
    <w:rPr>
      <w:rFonts w:ascii="Calibri" w:eastAsia="Calibri" w:hAnsi="Calibri" w:cs="Calibri"/>
      <w:b w:val="0"/>
      <w:bCs w:val="0"/>
      <w:i w:val="0"/>
      <w:iCs w:val="0"/>
      <w:smallCaps w:val="0"/>
      <w:strike w:val="0"/>
      <w:sz w:val="22"/>
      <w:szCs w:val="22"/>
      <w:u w:val="none"/>
    </w:rPr>
  </w:style>
  <w:style w:type="character" w:customStyle="1" w:styleId="ZhlavneboZpat0">
    <w:name w:val="Záhlaví nebo Zápatí"/>
    <w:basedOn w:val="ZhlavneboZpat"/>
    <w:rPr>
      <w:rFonts w:ascii="Calibri" w:eastAsia="Calibri" w:hAnsi="Calibri" w:cs="Calibri"/>
      <w:b w:val="0"/>
      <w:bCs w:val="0"/>
      <w:i w:val="0"/>
      <w:iCs w:val="0"/>
      <w:smallCaps w:val="0"/>
      <w:strike w:val="0"/>
      <w:color w:val="000000"/>
      <w:spacing w:val="0"/>
      <w:w w:val="100"/>
      <w:position w:val="0"/>
      <w:sz w:val="22"/>
      <w:szCs w:val="22"/>
      <w:u w:val="none"/>
      <w:lang w:val="cs-CZ" w:eastAsia="cs-CZ" w:bidi="cs-CZ"/>
    </w:rPr>
  </w:style>
  <w:style w:type="character" w:customStyle="1" w:styleId="Zkladntext7">
    <w:name w:val="Základní text (7)_"/>
    <w:basedOn w:val="Standardnpsmoodstavce"/>
    <w:link w:val="Zkladntext72"/>
    <w:uiPriority w:val="99"/>
    <w:rPr>
      <w:rFonts w:ascii="Calibri" w:eastAsia="Calibri" w:hAnsi="Calibri" w:cs="Calibri"/>
      <w:b w:val="0"/>
      <w:bCs w:val="0"/>
      <w:i w:val="0"/>
      <w:iCs w:val="0"/>
      <w:smallCaps w:val="0"/>
      <w:strike w:val="0"/>
      <w:sz w:val="24"/>
      <w:szCs w:val="24"/>
      <w:u w:val="none"/>
    </w:rPr>
  </w:style>
  <w:style w:type="character" w:customStyle="1" w:styleId="Nadpis2">
    <w:name w:val="Nadpis #2_"/>
    <w:basedOn w:val="Standardnpsmoodstavce"/>
    <w:link w:val="Nadpis22"/>
    <w:uiPriority w:val="99"/>
    <w:rPr>
      <w:rFonts w:ascii="Calibri" w:eastAsia="Calibri" w:hAnsi="Calibri" w:cs="Calibri"/>
      <w:b w:val="0"/>
      <w:bCs w:val="0"/>
      <w:i w:val="0"/>
      <w:iCs w:val="0"/>
      <w:smallCaps w:val="0"/>
      <w:strike w:val="0"/>
      <w:sz w:val="30"/>
      <w:szCs w:val="30"/>
      <w:u w:val="none"/>
    </w:rPr>
  </w:style>
  <w:style w:type="character" w:customStyle="1" w:styleId="Nadpis20">
    <w:name w:val="Nadpis #2"/>
    <w:basedOn w:val="Nadpis2"/>
    <w:uiPriority w:val="99"/>
    <w:rPr>
      <w:rFonts w:ascii="Calibri" w:eastAsia="Calibri" w:hAnsi="Calibri" w:cs="Calibri"/>
      <w:b w:val="0"/>
      <w:bCs w:val="0"/>
      <w:i w:val="0"/>
      <w:iCs w:val="0"/>
      <w:smallCaps w:val="0"/>
      <w:strike w:val="0"/>
      <w:color w:val="000000"/>
      <w:spacing w:val="0"/>
      <w:w w:val="100"/>
      <w:position w:val="0"/>
      <w:sz w:val="30"/>
      <w:szCs w:val="30"/>
      <w:u w:val="none"/>
      <w:lang w:val="cs-CZ" w:eastAsia="cs-CZ" w:bidi="cs-CZ"/>
    </w:rPr>
  </w:style>
  <w:style w:type="character" w:customStyle="1" w:styleId="Nadpis3">
    <w:name w:val="Nadpis #3_"/>
    <w:basedOn w:val="Standardnpsmoodstavce"/>
    <w:link w:val="Nadpis32"/>
    <w:uiPriority w:val="99"/>
    <w:rPr>
      <w:rFonts w:ascii="Calibri" w:eastAsia="Calibri" w:hAnsi="Calibri" w:cs="Calibri"/>
      <w:b w:val="0"/>
      <w:bCs w:val="0"/>
      <w:i w:val="0"/>
      <w:iCs w:val="0"/>
      <w:smallCaps w:val="0"/>
      <w:strike w:val="0"/>
      <w:sz w:val="24"/>
      <w:szCs w:val="24"/>
      <w:u w:val="none"/>
    </w:rPr>
  </w:style>
  <w:style w:type="character" w:customStyle="1" w:styleId="Nadpis30">
    <w:name w:val="Nadpis #3"/>
    <w:basedOn w:val="Nadpis3"/>
    <w:uiPriority w:val="99"/>
    <w:rPr>
      <w:rFonts w:ascii="Calibri" w:eastAsia="Calibri" w:hAnsi="Calibri" w:cs="Calibri"/>
      <w:b w:val="0"/>
      <w:bCs w:val="0"/>
      <w:i w:val="0"/>
      <w:iCs w:val="0"/>
      <w:smallCaps w:val="0"/>
      <w:strike w:val="0"/>
      <w:color w:val="000000"/>
      <w:spacing w:val="0"/>
      <w:w w:val="100"/>
      <w:position w:val="0"/>
      <w:sz w:val="24"/>
      <w:szCs w:val="24"/>
      <w:u w:val="none"/>
      <w:lang w:val="cs-CZ" w:eastAsia="cs-CZ" w:bidi="cs-CZ"/>
    </w:rPr>
  </w:style>
  <w:style w:type="character" w:customStyle="1" w:styleId="Zkladntext2">
    <w:name w:val="Základní text (2)_"/>
    <w:basedOn w:val="Standardnpsmoodstavce"/>
    <w:link w:val="Zkladntext22"/>
    <w:uiPriority w:val="99"/>
    <w:rPr>
      <w:rFonts w:ascii="Calibri" w:eastAsia="Calibri" w:hAnsi="Calibri" w:cs="Calibri"/>
      <w:b w:val="0"/>
      <w:bCs w:val="0"/>
      <w:i w:val="0"/>
      <w:iCs w:val="0"/>
      <w:smallCaps w:val="0"/>
      <w:strike w:val="0"/>
      <w:sz w:val="21"/>
      <w:szCs w:val="21"/>
      <w:u w:val="none"/>
    </w:rPr>
  </w:style>
  <w:style w:type="character" w:customStyle="1" w:styleId="Zkladntext20">
    <w:name w:val="Základní text (2)"/>
    <w:basedOn w:val="Zkladntext2"/>
    <w:uiPriority w:val="99"/>
    <w:rPr>
      <w:rFonts w:ascii="Calibri" w:eastAsia="Calibri" w:hAnsi="Calibri" w:cs="Calibri"/>
      <w:b w:val="0"/>
      <w:bCs w:val="0"/>
      <w:i w:val="0"/>
      <w:iCs w:val="0"/>
      <w:smallCaps w:val="0"/>
      <w:strike w:val="0"/>
      <w:color w:val="000000"/>
      <w:spacing w:val="0"/>
      <w:w w:val="100"/>
      <w:position w:val="0"/>
      <w:sz w:val="21"/>
      <w:szCs w:val="21"/>
      <w:u w:val="none"/>
      <w:lang w:val="cs-CZ" w:eastAsia="cs-CZ" w:bidi="cs-CZ"/>
    </w:rPr>
  </w:style>
  <w:style w:type="character" w:customStyle="1" w:styleId="Zkladntext70">
    <w:name w:val="Základní text (7)"/>
    <w:basedOn w:val="Zkladntext7"/>
    <w:rPr>
      <w:rFonts w:ascii="Calibri" w:eastAsia="Calibri" w:hAnsi="Calibri" w:cs="Calibri"/>
      <w:b w:val="0"/>
      <w:bCs w:val="0"/>
      <w:i w:val="0"/>
      <w:iCs w:val="0"/>
      <w:smallCaps w:val="0"/>
      <w:strike w:val="0"/>
      <w:color w:val="000000"/>
      <w:spacing w:val="0"/>
      <w:w w:val="100"/>
      <w:position w:val="0"/>
      <w:sz w:val="24"/>
      <w:szCs w:val="24"/>
      <w:u w:val="none"/>
      <w:lang w:val="cs-CZ" w:eastAsia="cs-CZ" w:bidi="cs-CZ"/>
    </w:rPr>
  </w:style>
  <w:style w:type="character" w:customStyle="1" w:styleId="Zkladntext8">
    <w:name w:val="Základní text (8)_"/>
    <w:basedOn w:val="Standardnpsmoodstavce"/>
    <w:link w:val="Zkladntext80"/>
    <w:uiPriority w:val="99"/>
    <w:rPr>
      <w:rFonts w:ascii="Calibri" w:eastAsia="Calibri" w:hAnsi="Calibri" w:cs="Calibri"/>
      <w:b w:val="0"/>
      <w:bCs w:val="0"/>
      <w:i/>
      <w:iCs/>
      <w:smallCaps w:val="0"/>
      <w:strike w:val="0"/>
      <w:sz w:val="21"/>
      <w:szCs w:val="21"/>
      <w:u w:val="none"/>
    </w:rPr>
  </w:style>
  <w:style w:type="character" w:customStyle="1" w:styleId="Zkladntext24">
    <w:name w:val="Základní text (2)4"/>
    <w:basedOn w:val="Zkladntext2"/>
    <w:rPr>
      <w:rFonts w:ascii="Calibri" w:eastAsia="Calibri" w:hAnsi="Calibri" w:cs="Calibri"/>
      <w:b w:val="0"/>
      <w:bCs w:val="0"/>
      <w:i w:val="0"/>
      <w:iCs w:val="0"/>
      <w:smallCaps w:val="0"/>
      <w:strike w:val="0"/>
      <w:color w:val="000000"/>
      <w:spacing w:val="0"/>
      <w:w w:val="100"/>
      <w:position w:val="0"/>
      <w:sz w:val="21"/>
      <w:szCs w:val="21"/>
      <w:u w:val="none"/>
      <w:lang w:val="cs-CZ" w:eastAsia="cs-CZ" w:bidi="cs-CZ"/>
    </w:rPr>
  </w:style>
  <w:style w:type="character" w:customStyle="1" w:styleId="Zkladntext23">
    <w:name w:val="Základní text (2)3"/>
    <w:basedOn w:val="Zkladntext2"/>
    <w:uiPriority w:val="99"/>
    <w:rPr>
      <w:rFonts w:ascii="Calibri" w:eastAsia="Calibri" w:hAnsi="Calibri" w:cs="Calibri"/>
      <w:b w:val="0"/>
      <w:bCs w:val="0"/>
      <w:i w:val="0"/>
      <w:iCs w:val="0"/>
      <w:smallCaps w:val="0"/>
      <w:strike w:val="0"/>
      <w:color w:val="000000"/>
      <w:spacing w:val="0"/>
      <w:w w:val="100"/>
      <w:position w:val="0"/>
      <w:sz w:val="21"/>
      <w:szCs w:val="21"/>
      <w:u w:val="single"/>
      <w:lang w:val="en-US" w:eastAsia="en-US" w:bidi="en-US"/>
    </w:rPr>
  </w:style>
  <w:style w:type="character" w:customStyle="1" w:styleId="Zkladntext2Kurzva">
    <w:name w:val="Základní text (2) + Kurzíva"/>
    <w:basedOn w:val="Zkladntext2"/>
    <w:uiPriority w:val="99"/>
    <w:rPr>
      <w:rFonts w:ascii="Calibri" w:eastAsia="Calibri" w:hAnsi="Calibri" w:cs="Calibri"/>
      <w:b w:val="0"/>
      <w:bCs w:val="0"/>
      <w:i/>
      <w:iCs/>
      <w:smallCaps w:val="0"/>
      <w:strike w:val="0"/>
      <w:color w:val="000000"/>
      <w:spacing w:val="0"/>
      <w:w w:val="100"/>
      <w:position w:val="0"/>
      <w:sz w:val="21"/>
      <w:szCs w:val="21"/>
      <w:u w:val="none"/>
      <w:lang w:val="cs-CZ" w:eastAsia="cs-CZ" w:bidi="cs-CZ"/>
    </w:rPr>
  </w:style>
  <w:style w:type="character" w:customStyle="1" w:styleId="ZhlavneboZpat85pt">
    <w:name w:val="Záhlaví nebo Zápatí + 8;5 pt"/>
    <w:basedOn w:val="ZhlavneboZpat"/>
    <w:rPr>
      <w:rFonts w:ascii="Calibri" w:eastAsia="Calibri" w:hAnsi="Calibri" w:cs="Calibri"/>
      <w:b/>
      <w:bCs/>
      <w:i w:val="0"/>
      <w:iCs w:val="0"/>
      <w:smallCaps w:val="0"/>
      <w:strike w:val="0"/>
      <w:color w:val="000000"/>
      <w:spacing w:val="0"/>
      <w:w w:val="100"/>
      <w:position w:val="0"/>
      <w:sz w:val="17"/>
      <w:szCs w:val="17"/>
      <w:u w:val="none"/>
      <w:lang w:val="en-US" w:eastAsia="en-US" w:bidi="en-US"/>
    </w:rPr>
  </w:style>
  <w:style w:type="character" w:customStyle="1" w:styleId="Nadpis4">
    <w:name w:val="Nadpis #4_"/>
    <w:basedOn w:val="Standardnpsmoodstavce"/>
    <w:link w:val="Nadpis40"/>
    <w:uiPriority w:val="99"/>
    <w:rPr>
      <w:rFonts w:ascii="Calibri" w:eastAsia="Calibri" w:hAnsi="Calibri" w:cs="Calibri"/>
      <w:b w:val="0"/>
      <w:bCs w:val="0"/>
      <w:i w:val="0"/>
      <w:iCs w:val="0"/>
      <w:smallCaps w:val="0"/>
      <w:strike w:val="0"/>
      <w:sz w:val="22"/>
      <w:szCs w:val="22"/>
      <w:u w:val="none"/>
    </w:rPr>
  </w:style>
  <w:style w:type="character" w:customStyle="1" w:styleId="ZhlavneboZpat6ptdkovn0pt">
    <w:name w:val="Záhlaví nebo Zápatí + 6 pt;Řádkování 0 pt"/>
    <w:basedOn w:val="ZhlavneboZpat"/>
    <w:rPr>
      <w:rFonts w:ascii="Calibri" w:eastAsia="Calibri" w:hAnsi="Calibri" w:cs="Calibri"/>
      <w:b/>
      <w:bCs/>
      <w:i w:val="0"/>
      <w:iCs w:val="0"/>
      <w:smallCaps w:val="0"/>
      <w:strike w:val="0"/>
      <w:color w:val="000000"/>
      <w:spacing w:val="10"/>
      <w:w w:val="100"/>
      <w:position w:val="0"/>
      <w:sz w:val="12"/>
      <w:szCs w:val="12"/>
      <w:u w:val="none"/>
      <w:lang w:val="cs-CZ" w:eastAsia="cs-CZ" w:bidi="cs-CZ"/>
    </w:rPr>
  </w:style>
  <w:style w:type="paragraph" w:customStyle="1" w:styleId="Poznmkapodarou2">
    <w:name w:val="Poznámka pod čarou2"/>
    <w:basedOn w:val="Normln"/>
    <w:link w:val="Poznmkapodarou"/>
    <w:pPr>
      <w:shd w:val="clear" w:color="auto" w:fill="FFFFFF"/>
      <w:spacing w:line="216" w:lineRule="exact"/>
      <w:jc w:val="both"/>
    </w:pPr>
    <w:rPr>
      <w:rFonts w:ascii="Calibri" w:eastAsia="Calibri" w:hAnsi="Calibri" w:cs="Calibri"/>
      <w:sz w:val="17"/>
      <w:szCs w:val="17"/>
      <w:lang w:val="en-US" w:eastAsia="en-US" w:bidi="en-US"/>
    </w:rPr>
  </w:style>
  <w:style w:type="paragraph" w:customStyle="1" w:styleId="Zkladntext30">
    <w:name w:val="Základní text (3)"/>
    <w:basedOn w:val="Normln"/>
    <w:link w:val="Zkladntext3"/>
    <w:pPr>
      <w:shd w:val="clear" w:color="auto" w:fill="FFFFFF"/>
      <w:spacing w:after="3120" w:line="638" w:lineRule="exact"/>
      <w:jc w:val="center"/>
    </w:pPr>
    <w:rPr>
      <w:rFonts w:ascii="Calibri" w:eastAsia="Calibri" w:hAnsi="Calibri" w:cs="Calibri"/>
      <w:sz w:val="34"/>
      <w:szCs w:val="34"/>
    </w:rPr>
  </w:style>
  <w:style w:type="paragraph" w:customStyle="1" w:styleId="Zkladntext40">
    <w:name w:val="Základní text (4)"/>
    <w:basedOn w:val="Normln"/>
    <w:link w:val="Zkladntext4"/>
    <w:pPr>
      <w:shd w:val="clear" w:color="auto" w:fill="FFFFFF"/>
      <w:spacing w:before="3120" w:after="180" w:line="0" w:lineRule="atLeast"/>
    </w:pPr>
    <w:rPr>
      <w:rFonts w:ascii="Calibri" w:eastAsia="Calibri" w:hAnsi="Calibri" w:cs="Calibri"/>
      <w:sz w:val="38"/>
      <w:szCs w:val="38"/>
    </w:rPr>
  </w:style>
  <w:style w:type="paragraph" w:customStyle="1" w:styleId="Zkladntext50">
    <w:name w:val="Základní text (5)"/>
    <w:basedOn w:val="Normln"/>
    <w:link w:val="Zkladntext5"/>
    <w:pPr>
      <w:shd w:val="clear" w:color="auto" w:fill="FFFFFF"/>
      <w:spacing w:before="1020" w:after="6300" w:line="0" w:lineRule="atLeast"/>
      <w:jc w:val="center"/>
    </w:pPr>
    <w:rPr>
      <w:rFonts w:ascii="Calibri" w:eastAsia="Calibri" w:hAnsi="Calibri" w:cs="Calibri"/>
      <w:sz w:val="38"/>
      <w:szCs w:val="38"/>
    </w:rPr>
  </w:style>
  <w:style w:type="paragraph" w:customStyle="1" w:styleId="Zkladntext60">
    <w:name w:val="Základní text (6)"/>
    <w:basedOn w:val="Normln"/>
    <w:link w:val="Zkladntext6"/>
    <w:pPr>
      <w:shd w:val="clear" w:color="auto" w:fill="FFFFFF"/>
      <w:spacing w:before="6300" w:line="0" w:lineRule="atLeast"/>
      <w:jc w:val="right"/>
    </w:pPr>
    <w:rPr>
      <w:rFonts w:ascii="Calibri" w:eastAsia="Calibri" w:hAnsi="Calibri" w:cs="Calibri"/>
      <w:sz w:val="34"/>
      <w:szCs w:val="34"/>
    </w:rPr>
  </w:style>
  <w:style w:type="paragraph" w:customStyle="1" w:styleId="Nadpis10">
    <w:name w:val="Nadpis #1"/>
    <w:basedOn w:val="Normln"/>
    <w:link w:val="Nadpis1"/>
    <w:uiPriority w:val="99"/>
    <w:pPr>
      <w:shd w:val="clear" w:color="auto" w:fill="FFFFFF"/>
      <w:spacing w:after="180" w:line="0" w:lineRule="atLeast"/>
      <w:jc w:val="center"/>
      <w:outlineLvl w:val="0"/>
    </w:pPr>
    <w:rPr>
      <w:rFonts w:ascii="Calibri" w:eastAsia="Calibri" w:hAnsi="Calibri" w:cs="Calibri"/>
      <w:sz w:val="30"/>
      <w:szCs w:val="30"/>
    </w:rPr>
  </w:style>
  <w:style w:type="paragraph" w:customStyle="1" w:styleId="ZhlavneboZpat1">
    <w:name w:val="Záhlaví nebo Zápatí1"/>
    <w:basedOn w:val="Normln"/>
    <w:link w:val="ZhlavneboZpat"/>
    <w:pPr>
      <w:shd w:val="clear" w:color="auto" w:fill="FFFFFF"/>
      <w:spacing w:line="269" w:lineRule="exact"/>
    </w:pPr>
    <w:rPr>
      <w:rFonts w:ascii="Calibri" w:eastAsia="Calibri" w:hAnsi="Calibri" w:cs="Calibri"/>
      <w:sz w:val="22"/>
      <w:szCs w:val="22"/>
    </w:rPr>
  </w:style>
  <w:style w:type="paragraph" w:customStyle="1" w:styleId="Zkladntext72">
    <w:name w:val="Základní text (7)2"/>
    <w:basedOn w:val="Normln"/>
    <w:link w:val="Zkladntext7"/>
    <w:pPr>
      <w:shd w:val="clear" w:color="auto" w:fill="FFFFFF"/>
      <w:spacing w:before="180" w:after="1200" w:line="0" w:lineRule="atLeast"/>
      <w:ind w:hanging="380"/>
      <w:jc w:val="center"/>
    </w:pPr>
    <w:rPr>
      <w:rFonts w:ascii="Calibri" w:eastAsia="Calibri" w:hAnsi="Calibri" w:cs="Calibri"/>
    </w:rPr>
  </w:style>
  <w:style w:type="paragraph" w:customStyle="1" w:styleId="Nadpis22">
    <w:name w:val="Nadpis #22"/>
    <w:basedOn w:val="Normln"/>
    <w:link w:val="Nadpis2"/>
    <w:pPr>
      <w:shd w:val="clear" w:color="auto" w:fill="FFFFFF"/>
      <w:spacing w:before="1200" w:after="480" w:line="0" w:lineRule="atLeast"/>
      <w:outlineLvl w:val="1"/>
    </w:pPr>
    <w:rPr>
      <w:rFonts w:ascii="Calibri" w:eastAsia="Calibri" w:hAnsi="Calibri" w:cs="Calibri"/>
      <w:sz w:val="30"/>
      <w:szCs w:val="30"/>
    </w:rPr>
  </w:style>
  <w:style w:type="paragraph" w:customStyle="1" w:styleId="Nadpis32">
    <w:name w:val="Nadpis #32"/>
    <w:basedOn w:val="Normln"/>
    <w:link w:val="Nadpis3"/>
    <w:pPr>
      <w:shd w:val="clear" w:color="auto" w:fill="FFFFFF"/>
      <w:spacing w:before="480" w:after="240" w:line="0" w:lineRule="atLeast"/>
      <w:outlineLvl w:val="2"/>
    </w:pPr>
    <w:rPr>
      <w:rFonts w:ascii="Calibri" w:eastAsia="Calibri" w:hAnsi="Calibri" w:cs="Calibri"/>
    </w:rPr>
  </w:style>
  <w:style w:type="paragraph" w:customStyle="1" w:styleId="Zkladntext22">
    <w:name w:val="Základní text (2)2"/>
    <w:basedOn w:val="Normln"/>
    <w:link w:val="Zkladntext2"/>
    <w:pPr>
      <w:shd w:val="clear" w:color="auto" w:fill="FFFFFF"/>
      <w:spacing w:before="240" w:after="240" w:line="0" w:lineRule="atLeast"/>
      <w:ind w:hanging="360"/>
    </w:pPr>
    <w:rPr>
      <w:rFonts w:ascii="Calibri" w:eastAsia="Calibri" w:hAnsi="Calibri" w:cs="Calibri"/>
      <w:sz w:val="21"/>
      <w:szCs w:val="21"/>
    </w:rPr>
  </w:style>
  <w:style w:type="paragraph" w:customStyle="1" w:styleId="Zkladntext80">
    <w:name w:val="Základní text (8)"/>
    <w:basedOn w:val="Normln"/>
    <w:link w:val="Zkladntext8"/>
    <w:uiPriority w:val="99"/>
    <w:pPr>
      <w:shd w:val="clear" w:color="auto" w:fill="FFFFFF"/>
      <w:spacing w:before="120" w:after="240" w:line="0" w:lineRule="atLeast"/>
      <w:jc w:val="both"/>
    </w:pPr>
    <w:rPr>
      <w:rFonts w:ascii="Calibri" w:eastAsia="Calibri" w:hAnsi="Calibri" w:cs="Calibri"/>
      <w:i/>
      <w:iCs/>
      <w:sz w:val="21"/>
      <w:szCs w:val="21"/>
    </w:rPr>
  </w:style>
  <w:style w:type="paragraph" w:customStyle="1" w:styleId="Nadpis40">
    <w:name w:val="Nadpis #4"/>
    <w:basedOn w:val="Normln"/>
    <w:link w:val="Nadpis4"/>
    <w:uiPriority w:val="99"/>
    <w:pPr>
      <w:shd w:val="clear" w:color="auto" w:fill="FFFFFF"/>
      <w:spacing w:line="288" w:lineRule="exact"/>
      <w:outlineLvl w:val="3"/>
    </w:pPr>
    <w:rPr>
      <w:rFonts w:ascii="Calibri" w:eastAsia="Calibri" w:hAnsi="Calibri" w:cs="Calibri"/>
      <w:sz w:val="22"/>
      <w:szCs w:val="22"/>
    </w:rPr>
  </w:style>
  <w:style w:type="paragraph" w:styleId="Zhlav">
    <w:name w:val="header"/>
    <w:basedOn w:val="Normln"/>
    <w:link w:val="ZhlavChar"/>
    <w:uiPriority w:val="99"/>
    <w:unhideWhenUsed/>
    <w:rsid w:val="0000206B"/>
    <w:pPr>
      <w:tabs>
        <w:tab w:val="center" w:pos="4536"/>
        <w:tab w:val="right" w:pos="9072"/>
      </w:tabs>
    </w:pPr>
  </w:style>
  <w:style w:type="character" w:customStyle="1" w:styleId="ZhlavChar">
    <w:name w:val="Záhlaví Char"/>
    <w:basedOn w:val="Standardnpsmoodstavce"/>
    <w:link w:val="Zhlav"/>
    <w:uiPriority w:val="99"/>
    <w:rsid w:val="0000206B"/>
    <w:rPr>
      <w:color w:val="000000"/>
    </w:rPr>
  </w:style>
  <w:style w:type="paragraph" w:styleId="Zpat">
    <w:name w:val="footer"/>
    <w:basedOn w:val="Normln"/>
    <w:link w:val="ZpatChar"/>
    <w:uiPriority w:val="99"/>
    <w:unhideWhenUsed/>
    <w:rsid w:val="0000206B"/>
    <w:pPr>
      <w:tabs>
        <w:tab w:val="center" w:pos="4536"/>
        <w:tab w:val="right" w:pos="9072"/>
      </w:tabs>
    </w:pPr>
  </w:style>
  <w:style w:type="character" w:customStyle="1" w:styleId="ZpatChar">
    <w:name w:val="Zápatí Char"/>
    <w:basedOn w:val="Standardnpsmoodstavce"/>
    <w:link w:val="Zpat"/>
    <w:uiPriority w:val="99"/>
    <w:rsid w:val="0000206B"/>
    <w:rPr>
      <w:color w:val="000000"/>
    </w:rPr>
  </w:style>
  <w:style w:type="character" w:styleId="Sledovanodkaz">
    <w:name w:val="FollowedHyperlink"/>
    <w:basedOn w:val="Standardnpsmoodstavce"/>
    <w:uiPriority w:val="99"/>
    <w:semiHidden/>
    <w:unhideWhenUsed/>
    <w:rsid w:val="0042783E"/>
    <w:rPr>
      <w:color w:val="954F72" w:themeColor="followedHyperlink"/>
      <w:u w:val="single"/>
    </w:rPr>
  </w:style>
  <w:style w:type="paragraph" w:styleId="Textpoznpodarou">
    <w:name w:val="footnote text"/>
    <w:basedOn w:val="Normln"/>
    <w:link w:val="TextpoznpodarouChar"/>
    <w:uiPriority w:val="99"/>
    <w:semiHidden/>
    <w:unhideWhenUsed/>
    <w:rsid w:val="002B6DDE"/>
    <w:rPr>
      <w:sz w:val="20"/>
      <w:szCs w:val="20"/>
    </w:rPr>
  </w:style>
  <w:style w:type="character" w:customStyle="1" w:styleId="TextpoznpodarouChar">
    <w:name w:val="Text pozn. pod čarou Char"/>
    <w:basedOn w:val="Standardnpsmoodstavce"/>
    <w:link w:val="Textpoznpodarou"/>
    <w:uiPriority w:val="99"/>
    <w:semiHidden/>
    <w:rsid w:val="002B6DDE"/>
    <w:rPr>
      <w:color w:val="000000"/>
      <w:sz w:val="20"/>
      <w:szCs w:val="20"/>
    </w:rPr>
  </w:style>
  <w:style w:type="character" w:styleId="Znakapoznpodarou">
    <w:name w:val="footnote reference"/>
    <w:basedOn w:val="Standardnpsmoodstavce"/>
    <w:uiPriority w:val="99"/>
    <w:semiHidden/>
    <w:unhideWhenUsed/>
    <w:rsid w:val="002B6DDE"/>
    <w:rPr>
      <w:vertAlign w:val="superscript"/>
    </w:rPr>
  </w:style>
  <w:style w:type="paragraph" w:styleId="Textbubliny">
    <w:name w:val="Balloon Text"/>
    <w:basedOn w:val="Normln"/>
    <w:link w:val="TextbublinyChar"/>
    <w:uiPriority w:val="99"/>
    <w:semiHidden/>
    <w:unhideWhenUsed/>
    <w:rsid w:val="005D0E72"/>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D0E72"/>
    <w:rPr>
      <w:rFonts w:ascii="Segoe UI" w:hAnsi="Segoe UI" w:cs="Segoe UI"/>
      <w:color w:val="000000"/>
      <w:sz w:val="18"/>
      <w:szCs w:val="18"/>
    </w:rPr>
  </w:style>
  <w:style w:type="paragraph" w:styleId="Odstavecseseznamem">
    <w:name w:val="List Paragraph"/>
    <w:basedOn w:val="Normln"/>
    <w:uiPriority w:val="34"/>
    <w:qFormat/>
    <w:rsid w:val="004C7287"/>
    <w:pPr>
      <w:ind w:left="720"/>
      <w:contextualSpacing/>
    </w:pPr>
  </w:style>
  <w:style w:type="paragraph" w:customStyle="1" w:styleId="Poznmkapodarou1">
    <w:name w:val="Poznámka pod čarou1"/>
    <w:basedOn w:val="Normln"/>
    <w:uiPriority w:val="99"/>
    <w:rsid w:val="00CF6D12"/>
    <w:pPr>
      <w:shd w:val="clear" w:color="auto" w:fill="FFFFFF"/>
      <w:spacing w:line="216" w:lineRule="exact"/>
      <w:jc w:val="both"/>
    </w:pPr>
    <w:rPr>
      <w:rFonts w:ascii="Calibri" w:hAnsi="Calibri" w:cs="Calibri"/>
      <w:sz w:val="17"/>
      <w:szCs w:val="17"/>
      <w:lang w:val="en-US" w:eastAsia="en-US" w:bidi="ar-SA"/>
    </w:rPr>
  </w:style>
  <w:style w:type="paragraph" w:customStyle="1" w:styleId="Zkladntext71">
    <w:name w:val="Základní text (7)1"/>
    <w:basedOn w:val="Normln"/>
    <w:uiPriority w:val="99"/>
    <w:rsid w:val="00CF6D12"/>
    <w:pPr>
      <w:shd w:val="clear" w:color="auto" w:fill="FFFFFF"/>
      <w:spacing w:before="180" w:after="1200" w:line="240" w:lineRule="atLeast"/>
      <w:ind w:hanging="380"/>
      <w:jc w:val="center"/>
    </w:pPr>
    <w:rPr>
      <w:rFonts w:ascii="Calibri" w:hAnsi="Calibri" w:cs="Calibri"/>
      <w:lang w:bidi="ar-SA"/>
    </w:rPr>
  </w:style>
  <w:style w:type="paragraph" w:customStyle="1" w:styleId="Nadpis21">
    <w:name w:val="Nadpis #21"/>
    <w:basedOn w:val="Normln"/>
    <w:uiPriority w:val="99"/>
    <w:rsid w:val="00CF6D12"/>
    <w:pPr>
      <w:shd w:val="clear" w:color="auto" w:fill="FFFFFF"/>
      <w:spacing w:before="1200" w:after="480" w:line="240" w:lineRule="atLeast"/>
      <w:outlineLvl w:val="1"/>
    </w:pPr>
    <w:rPr>
      <w:rFonts w:ascii="Calibri" w:hAnsi="Calibri" w:cs="Calibri"/>
      <w:sz w:val="30"/>
      <w:szCs w:val="30"/>
      <w:lang w:bidi="ar-SA"/>
    </w:rPr>
  </w:style>
  <w:style w:type="paragraph" w:customStyle="1" w:styleId="Nadpis31">
    <w:name w:val="Nadpis #31"/>
    <w:basedOn w:val="Normln"/>
    <w:uiPriority w:val="99"/>
    <w:rsid w:val="00CF6D12"/>
    <w:pPr>
      <w:shd w:val="clear" w:color="auto" w:fill="FFFFFF"/>
      <w:spacing w:before="480" w:after="240" w:line="240" w:lineRule="atLeast"/>
      <w:outlineLvl w:val="2"/>
    </w:pPr>
    <w:rPr>
      <w:rFonts w:ascii="Calibri" w:hAnsi="Calibri" w:cs="Calibri"/>
      <w:lang w:bidi="ar-SA"/>
    </w:rPr>
  </w:style>
  <w:style w:type="paragraph" w:customStyle="1" w:styleId="Zkladntext21">
    <w:name w:val="Základní text (2)1"/>
    <w:basedOn w:val="Normln"/>
    <w:uiPriority w:val="99"/>
    <w:rsid w:val="00CF6D12"/>
    <w:pPr>
      <w:shd w:val="clear" w:color="auto" w:fill="FFFFFF"/>
      <w:spacing w:before="240" w:after="240" w:line="240" w:lineRule="atLeast"/>
      <w:ind w:hanging="360"/>
    </w:pPr>
    <w:rPr>
      <w:rFonts w:ascii="Calibri" w:hAnsi="Calibri" w:cs="Calibri"/>
      <w:sz w:val="21"/>
      <w:szCs w:val="21"/>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cs-CZ" w:eastAsia="cs-CZ" w:bidi="cs-CZ"/>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rsid w:val="00C95BF1"/>
    <w:rPr>
      <w:color w:val="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rPr>
      <w:color w:val="000080"/>
      <w:u w:val="single"/>
    </w:rPr>
  </w:style>
  <w:style w:type="character" w:customStyle="1" w:styleId="Poznmkapodarou">
    <w:name w:val="Poznámka pod čarou_"/>
    <w:basedOn w:val="Standardnpsmoodstavce"/>
    <w:link w:val="Poznmkapodarou2"/>
    <w:uiPriority w:val="99"/>
    <w:rPr>
      <w:rFonts w:ascii="Calibri" w:eastAsia="Calibri" w:hAnsi="Calibri" w:cs="Calibri"/>
      <w:b w:val="0"/>
      <w:bCs w:val="0"/>
      <w:i w:val="0"/>
      <w:iCs w:val="0"/>
      <w:smallCaps w:val="0"/>
      <w:strike w:val="0"/>
      <w:sz w:val="17"/>
      <w:szCs w:val="17"/>
      <w:u w:val="none"/>
      <w:lang w:val="en-US" w:eastAsia="en-US" w:bidi="en-US"/>
    </w:rPr>
  </w:style>
  <w:style w:type="character" w:customStyle="1" w:styleId="Poznmkapodarou0">
    <w:name w:val="Poznámka pod čarou"/>
    <w:basedOn w:val="Poznmkapodarou"/>
    <w:uiPriority w:val="99"/>
    <w:rPr>
      <w:rFonts w:ascii="Calibri" w:eastAsia="Calibri" w:hAnsi="Calibri" w:cs="Calibri"/>
      <w:b w:val="0"/>
      <w:bCs w:val="0"/>
      <w:i w:val="0"/>
      <w:iCs w:val="0"/>
      <w:smallCaps w:val="0"/>
      <w:strike w:val="0"/>
      <w:color w:val="000000"/>
      <w:spacing w:val="0"/>
      <w:w w:val="100"/>
      <w:position w:val="0"/>
      <w:sz w:val="17"/>
      <w:szCs w:val="17"/>
      <w:u w:val="none"/>
      <w:lang w:val="cs-CZ" w:eastAsia="cs-CZ" w:bidi="cs-CZ"/>
    </w:rPr>
  </w:style>
  <w:style w:type="character" w:customStyle="1" w:styleId="Zkladntext3">
    <w:name w:val="Základní text (3)_"/>
    <w:basedOn w:val="Standardnpsmoodstavce"/>
    <w:link w:val="Zkladntext30"/>
    <w:rPr>
      <w:rFonts w:ascii="Calibri" w:eastAsia="Calibri" w:hAnsi="Calibri" w:cs="Calibri"/>
      <w:b w:val="0"/>
      <w:bCs w:val="0"/>
      <w:i w:val="0"/>
      <w:iCs w:val="0"/>
      <w:smallCaps w:val="0"/>
      <w:strike w:val="0"/>
      <w:sz w:val="34"/>
      <w:szCs w:val="34"/>
      <w:u w:val="none"/>
    </w:rPr>
  </w:style>
  <w:style w:type="character" w:customStyle="1" w:styleId="Zkladntext4">
    <w:name w:val="Základní text (4)_"/>
    <w:basedOn w:val="Standardnpsmoodstavce"/>
    <w:link w:val="Zkladntext40"/>
    <w:rPr>
      <w:rFonts w:ascii="Calibri" w:eastAsia="Calibri" w:hAnsi="Calibri" w:cs="Calibri"/>
      <w:b w:val="0"/>
      <w:bCs w:val="0"/>
      <w:i w:val="0"/>
      <w:iCs w:val="0"/>
      <w:smallCaps w:val="0"/>
      <w:strike w:val="0"/>
      <w:sz w:val="38"/>
      <w:szCs w:val="38"/>
      <w:u w:val="none"/>
    </w:rPr>
  </w:style>
  <w:style w:type="character" w:customStyle="1" w:styleId="Zkladntext5">
    <w:name w:val="Základní text (5)_"/>
    <w:basedOn w:val="Standardnpsmoodstavce"/>
    <w:link w:val="Zkladntext50"/>
    <w:rPr>
      <w:rFonts w:ascii="Calibri" w:eastAsia="Calibri" w:hAnsi="Calibri" w:cs="Calibri"/>
      <w:b w:val="0"/>
      <w:bCs w:val="0"/>
      <w:i w:val="0"/>
      <w:iCs w:val="0"/>
      <w:smallCaps w:val="0"/>
      <w:strike w:val="0"/>
      <w:sz w:val="38"/>
      <w:szCs w:val="38"/>
      <w:u w:val="none"/>
    </w:rPr>
  </w:style>
  <w:style w:type="character" w:customStyle="1" w:styleId="Zkladntext6">
    <w:name w:val="Základní text (6)_"/>
    <w:basedOn w:val="Standardnpsmoodstavce"/>
    <w:link w:val="Zkladntext60"/>
    <w:rPr>
      <w:rFonts w:ascii="Calibri" w:eastAsia="Calibri" w:hAnsi="Calibri" w:cs="Calibri"/>
      <w:b w:val="0"/>
      <w:bCs w:val="0"/>
      <w:i w:val="0"/>
      <w:iCs w:val="0"/>
      <w:smallCaps w:val="0"/>
      <w:strike w:val="0"/>
      <w:sz w:val="34"/>
      <w:szCs w:val="34"/>
      <w:u w:val="none"/>
    </w:rPr>
  </w:style>
  <w:style w:type="character" w:customStyle="1" w:styleId="Zkladntext612pt">
    <w:name w:val="Základní text (6) + 12 pt"/>
    <w:basedOn w:val="Zkladntext6"/>
    <w:rPr>
      <w:rFonts w:ascii="Calibri" w:eastAsia="Calibri" w:hAnsi="Calibri" w:cs="Calibri"/>
      <w:b/>
      <w:bCs/>
      <w:i w:val="0"/>
      <w:iCs w:val="0"/>
      <w:smallCaps w:val="0"/>
      <w:strike w:val="0"/>
      <w:color w:val="000000"/>
      <w:spacing w:val="0"/>
      <w:w w:val="100"/>
      <w:position w:val="0"/>
      <w:sz w:val="24"/>
      <w:szCs w:val="24"/>
      <w:u w:val="none"/>
      <w:lang w:val="cs-CZ" w:eastAsia="cs-CZ" w:bidi="cs-CZ"/>
    </w:rPr>
  </w:style>
  <w:style w:type="character" w:customStyle="1" w:styleId="Nadpis1">
    <w:name w:val="Nadpis #1_"/>
    <w:basedOn w:val="Standardnpsmoodstavce"/>
    <w:link w:val="Nadpis10"/>
    <w:uiPriority w:val="99"/>
    <w:rPr>
      <w:rFonts w:ascii="Calibri" w:eastAsia="Calibri" w:hAnsi="Calibri" w:cs="Calibri"/>
      <w:b w:val="0"/>
      <w:bCs w:val="0"/>
      <w:i w:val="0"/>
      <w:iCs w:val="0"/>
      <w:smallCaps w:val="0"/>
      <w:strike w:val="0"/>
      <w:sz w:val="30"/>
      <w:szCs w:val="30"/>
      <w:u w:val="none"/>
    </w:rPr>
  </w:style>
  <w:style w:type="character" w:customStyle="1" w:styleId="ZhlavneboZpat">
    <w:name w:val="Záhlaví nebo Zápatí_"/>
    <w:basedOn w:val="Standardnpsmoodstavce"/>
    <w:link w:val="ZhlavneboZpat1"/>
    <w:rPr>
      <w:rFonts w:ascii="Calibri" w:eastAsia="Calibri" w:hAnsi="Calibri" w:cs="Calibri"/>
      <w:b w:val="0"/>
      <w:bCs w:val="0"/>
      <w:i w:val="0"/>
      <w:iCs w:val="0"/>
      <w:smallCaps w:val="0"/>
      <w:strike w:val="0"/>
      <w:sz w:val="22"/>
      <w:szCs w:val="22"/>
      <w:u w:val="none"/>
    </w:rPr>
  </w:style>
  <w:style w:type="character" w:customStyle="1" w:styleId="ZhlavneboZpat0">
    <w:name w:val="Záhlaví nebo Zápatí"/>
    <w:basedOn w:val="ZhlavneboZpat"/>
    <w:rPr>
      <w:rFonts w:ascii="Calibri" w:eastAsia="Calibri" w:hAnsi="Calibri" w:cs="Calibri"/>
      <w:b w:val="0"/>
      <w:bCs w:val="0"/>
      <w:i w:val="0"/>
      <w:iCs w:val="0"/>
      <w:smallCaps w:val="0"/>
      <w:strike w:val="0"/>
      <w:color w:val="000000"/>
      <w:spacing w:val="0"/>
      <w:w w:val="100"/>
      <w:position w:val="0"/>
      <w:sz w:val="22"/>
      <w:szCs w:val="22"/>
      <w:u w:val="none"/>
      <w:lang w:val="cs-CZ" w:eastAsia="cs-CZ" w:bidi="cs-CZ"/>
    </w:rPr>
  </w:style>
  <w:style w:type="character" w:customStyle="1" w:styleId="Zkladntext7">
    <w:name w:val="Základní text (7)_"/>
    <w:basedOn w:val="Standardnpsmoodstavce"/>
    <w:link w:val="Zkladntext72"/>
    <w:uiPriority w:val="99"/>
    <w:rPr>
      <w:rFonts w:ascii="Calibri" w:eastAsia="Calibri" w:hAnsi="Calibri" w:cs="Calibri"/>
      <w:b w:val="0"/>
      <w:bCs w:val="0"/>
      <w:i w:val="0"/>
      <w:iCs w:val="0"/>
      <w:smallCaps w:val="0"/>
      <w:strike w:val="0"/>
      <w:sz w:val="24"/>
      <w:szCs w:val="24"/>
      <w:u w:val="none"/>
    </w:rPr>
  </w:style>
  <w:style w:type="character" w:customStyle="1" w:styleId="Nadpis2">
    <w:name w:val="Nadpis #2_"/>
    <w:basedOn w:val="Standardnpsmoodstavce"/>
    <w:link w:val="Nadpis22"/>
    <w:uiPriority w:val="99"/>
    <w:rPr>
      <w:rFonts w:ascii="Calibri" w:eastAsia="Calibri" w:hAnsi="Calibri" w:cs="Calibri"/>
      <w:b w:val="0"/>
      <w:bCs w:val="0"/>
      <w:i w:val="0"/>
      <w:iCs w:val="0"/>
      <w:smallCaps w:val="0"/>
      <w:strike w:val="0"/>
      <w:sz w:val="30"/>
      <w:szCs w:val="30"/>
      <w:u w:val="none"/>
    </w:rPr>
  </w:style>
  <w:style w:type="character" w:customStyle="1" w:styleId="Nadpis20">
    <w:name w:val="Nadpis #2"/>
    <w:basedOn w:val="Nadpis2"/>
    <w:uiPriority w:val="99"/>
    <w:rPr>
      <w:rFonts w:ascii="Calibri" w:eastAsia="Calibri" w:hAnsi="Calibri" w:cs="Calibri"/>
      <w:b w:val="0"/>
      <w:bCs w:val="0"/>
      <w:i w:val="0"/>
      <w:iCs w:val="0"/>
      <w:smallCaps w:val="0"/>
      <w:strike w:val="0"/>
      <w:color w:val="000000"/>
      <w:spacing w:val="0"/>
      <w:w w:val="100"/>
      <w:position w:val="0"/>
      <w:sz w:val="30"/>
      <w:szCs w:val="30"/>
      <w:u w:val="none"/>
      <w:lang w:val="cs-CZ" w:eastAsia="cs-CZ" w:bidi="cs-CZ"/>
    </w:rPr>
  </w:style>
  <w:style w:type="character" w:customStyle="1" w:styleId="Nadpis3">
    <w:name w:val="Nadpis #3_"/>
    <w:basedOn w:val="Standardnpsmoodstavce"/>
    <w:link w:val="Nadpis32"/>
    <w:uiPriority w:val="99"/>
    <w:rPr>
      <w:rFonts w:ascii="Calibri" w:eastAsia="Calibri" w:hAnsi="Calibri" w:cs="Calibri"/>
      <w:b w:val="0"/>
      <w:bCs w:val="0"/>
      <w:i w:val="0"/>
      <w:iCs w:val="0"/>
      <w:smallCaps w:val="0"/>
      <w:strike w:val="0"/>
      <w:sz w:val="24"/>
      <w:szCs w:val="24"/>
      <w:u w:val="none"/>
    </w:rPr>
  </w:style>
  <w:style w:type="character" w:customStyle="1" w:styleId="Nadpis30">
    <w:name w:val="Nadpis #3"/>
    <w:basedOn w:val="Nadpis3"/>
    <w:uiPriority w:val="99"/>
    <w:rPr>
      <w:rFonts w:ascii="Calibri" w:eastAsia="Calibri" w:hAnsi="Calibri" w:cs="Calibri"/>
      <w:b w:val="0"/>
      <w:bCs w:val="0"/>
      <w:i w:val="0"/>
      <w:iCs w:val="0"/>
      <w:smallCaps w:val="0"/>
      <w:strike w:val="0"/>
      <w:color w:val="000000"/>
      <w:spacing w:val="0"/>
      <w:w w:val="100"/>
      <w:position w:val="0"/>
      <w:sz w:val="24"/>
      <w:szCs w:val="24"/>
      <w:u w:val="none"/>
      <w:lang w:val="cs-CZ" w:eastAsia="cs-CZ" w:bidi="cs-CZ"/>
    </w:rPr>
  </w:style>
  <w:style w:type="character" w:customStyle="1" w:styleId="Zkladntext2">
    <w:name w:val="Základní text (2)_"/>
    <w:basedOn w:val="Standardnpsmoodstavce"/>
    <w:link w:val="Zkladntext22"/>
    <w:uiPriority w:val="99"/>
    <w:rPr>
      <w:rFonts w:ascii="Calibri" w:eastAsia="Calibri" w:hAnsi="Calibri" w:cs="Calibri"/>
      <w:b w:val="0"/>
      <w:bCs w:val="0"/>
      <w:i w:val="0"/>
      <w:iCs w:val="0"/>
      <w:smallCaps w:val="0"/>
      <w:strike w:val="0"/>
      <w:sz w:val="21"/>
      <w:szCs w:val="21"/>
      <w:u w:val="none"/>
    </w:rPr>
  </w:style>
  <w:style w:type="character" w:customStyle="1" w:styleId="Zkladntext20">
    <w:name w:val="Základní text (2)"/>
    <w:basedOn w:val="Zkladntext2"/>
    <w:uiPriority w:val="99"/>
    <w:rPr>
      <w:rFonts w:ascii="Calibri" w:eastAsia="Calibri" w:hAnsi="Calibri" w:cs="Calibri"/>
      <w:b w:val="0"/>
      <w:bCs w:val="0"/>
      <w:i w:val="0"/>
      <w:iCs w:val="0"/>
      <w:smallCaps w:val="0"/>
      <w:strike w:val="0"/>
      <w:color w:val="000000"/>
      <w:spacing w:val="0"/>
      <w:w w:val="100"/>
      <w:position w:val="0"/>
      <w:sz w:val="21"/>
      <w:szCs w:val="21"/>
      <w:u w:val="none"/>
      <w:lang w:val="cs-CZ" w:eastAsia="cs-CZ" w:bidi="cs-CZ"/>
    </w:rPr>
  </w:style>
  <w:style w:type="character" w:customStyle="1" w:styleId="Zkladntext70">
    <w:name w:val="Základní text (7)"/>
    <w:basedOn w:val="Zkladntext7"/>
    <w:rPr>
      <w:rFonts w:ascii="Calibri" w:eastAsia="Calibri" w:hAnsi="Calibri" w:cs="Calibri"/>
      <w:b w:val="0"/>
      <w:bCs w:val="0"/>
      <w:i w:val="0"/>
      <w:iCs w:val="0"/>
      <w:smallCaps w:val="0"/>
      <w:strike w:val="0"/>
      <w:color w:val="000000"/>
      <w:spacing w:val="0"/>
      <w:w w:val="100"/>
      <w:position w:val="0"/>
      <w:sz w:val="24"/>
      <w:szCs w:val="24"/>
      <w:u w:val="none"/>
      <w:lang w:val="cs-CZ" w:eastAsia="cs-CZ" w:bidi="cs-CZ"/>
    </w:rPr>
  </w:style>
  <w:style w:type="character" w:customStyle="1" w:styleId="Zkladntext8">
    <w:name w:val="Základní text (8)_"/>
    <w:basedOn w:val="Standardnpsmoodstavce"/>
    <w:link w:val="Zkladntext80"/>
    <w:uiPriority w:val="99"/>
    <w:rPr>
      <w:rFonts w:ascii="Calibri" w:eastAsia="Calibri" w:hAnsi="Calibri" w:cs="Calibri"/>
      <w:b w:val="0"/>
      <w:bCs w:val="0"/>
      <w:i/>
      <w:iCs/>
      <w:smallCaps w:val="0"/>
      <w:strike w:val="0"/>
      <w:sz w:val="21"/>
      <w:szCs w:val="21"/>
      <w:u w:val="none"/>
    </w:rPr>
  </w:style>
  <w:style w:type="character" w:customStyle="1" w:styleId="Zkladntext24">
    <w:name w:val="Základní text (2)4"/>
    <w:basedOn w:val="Zkladntext2"/>
    <w:rPr>
      <w:rFonts w:ascii="Calibri" w:eastAsia="Calibri" w:hAnsi="Calibri" w:cs="Calibri"/>
      <w:b w:val="0"/>
      <w:bCs w:val="0"/>
      <w:i w:val="0"/>
      <w:iCs w:val="0"/>
      <w:smallCaps w:val="0"/>
      <w:strike w:val="0"/>
      <w:color w:val="000000"/>
      <w:spacing w:val="0"/>
      <w:w w:val="100"/>
      <w:position w:val="0"/>
      <w:sz w:val="21"/>
      <w:szCs w:val="21"/>
      <w:u w:val="none"/>
      <w:lang w:val="cs-CZ" w:eastAsia="cs-CZ" w:bidi="cs-CZ"/>
    </w:rPr>
  </w:style>
  <w:style w:type="character" w:customStyle="1" w:styleId="Zkladntext23">
    <w:name w:val="Základní text (2)3"/>
    <w:basedOn w:val="Zkladntext2"/>
    <w:uiPriority w:val="99"/>
    <w:rPr>
      <w:rFonts w:ascii="Calibri" w:eastAsia="Calibri" w:hAnsi="Calibri" w:cs="Calibri"/>
      <w:b w:val="0"/>
      <w:bCs w:val="0"/>
      <w:i w:val="0"/>
      <w:iCs w:val="0"/>
      <w:smallCaps w:val="0"/>
      <w:strike w:val="0"/>
      <w:color w:val="000000"/>
      <w:spacing w:val="0"/>
      <w:w w:val="100"/>
      <w:position w:val="0"/>
      <w:sz w:val="21"/>
      <w:szCs w:val="21"/>
      <w:u w:val="single"/>
      <w:lang w:val="en-US" w:eastAsia="en-US" w:bidi="en-US"/>
    </w:rPr>
  </w:style>
  <w:style w:type="character" w:customStyle="1" w:styleId="Zkladntext2Kurzva">
    <w:name w:val="Základní text (2) + Kurzíva"/>
    <w:basedOn w:val="Zkladntext2"/>
    <w:uiPriority w:val="99"/>
    <w:rPr>
      <w:rFonts w:ascii="Calibri" w:eastAsia="Calibri" w:hAnsi="Calibri" w:cs="Calibri"/>
      <w:b w:val="0"/>
      <w:bCs w:val="0"/>
      <w:i/>
      <w:iCs/>
      <w:smallCaps w:val="0"/>
      <w:strike w:val="0"/>
      <w:color w:val="000000"/>
      <w:spacing w:val="0"/>
      <w:w w:val="100"/>
      <w:position w:val="0"/>
      <w:sz w:val="21"/>
      <w:szCs w:val="21"/>
      <w:u w:val="none"/>
      <w:lang w:val="cs-CZ" w:eastAsia="cs-CZ" w:bidi="cs-CZ"/>
    </w:rPr>
  </w:style>
  <w:style w:type="character" w:customStyle="1" w:styleId="ZhlavneboZpat85pt">
    <w:name w:val="Záhlaví nebo Zápatí + 8;5 pt"/>
    <w:basedOn w:val="ZhlavneboZpat"/>
    <w:rPr>
      <w:rFonts w:ascii="Calibri" w:eastAsia="Calibri" w:hAnsi="Calibri" w:cs="Calibri"/>
      <w:b/>
      <w:bCs/>
      <w:i w:val="0"/>
      <w:iCs w:val="0"/>
      <w:smallCaps w:val="0"/>
      <w:strike w:val="0"/>
      <w:color w:val="000000"/>
      <w:spacing w:val="0"/>
      <w:w w:val="100"/>
      <w:position w:val="0"/>
      <w:sz w:val="17"/>
      <w:szCs w:val="17"/>
      <w:u w:val="none"/>
      <w:lang w:val="en-US" w:eastAsia="en-US" w:bidi="en-US"/>
    </w:rPr>
  </w:style>
  <w:style w:type="character" w:customStyle="1" w:styleId="Nadpis4">
    <w:name w:val="Nadpis #4_"/>
    <w:basedOn w:val="Standardnpsmoodstavce"/>
    <w:link w:val="Nadpis40"/>
    <w:uiPriority w:val="99"/>
    <w:rPr>
      <w:rFonts w:ascii="Calibri" w:eastAsia="Calibri" w:hAnsi="Calibri" w:cs="Calibri"/>
      <w:b w:val="0"/>
      <w:bCs w:val="0"/>
      <w:i w:val="0"/>
      <w:iCs w:val="0"/>
      <w:smallCaps w:val="0"/>
      <w:strike w:val="0"/>
      <w:sz w:val="22"/>
      <w:szCs w:val="22"/>
      <w:u w:val="none"/>
    </w:rPr>
  </w:style>
  <w:style w:type="character" w:customStyle="1" w:styleId="ZhlavneboZpat6ptdkovn0pt">
    <w:name w:val="Záhlaví nebo Zápatí + 6 pt;Řádkování 0 pt"/>
    <w:basedOn w:val="ZhlavneboZpat"/>
    <w:rPr>
      <w:rFonts w:ascii="Calibri" w:eastAsia="Calibri" w:hAnsi="Calibri" w:cs="Calibri"/>
      <w:b/>
      <w:bCs/>
      <w:i w:val="0"/>
      <w:iCs w:val="0"/>
      <w:smallCaps w:val="0"/>
      <w:strike w:val="0"/>
      <w:color w:val="000000"/>
      <w:spacing w:val="10"/>
      <w:w w:val="100"/>
      <w:position w:val="0"/>
      <w:sz w:val="12"/>
      <w:szCs w:val="12"/>
      <w:u w:val="none"/>
      <w:lang w:val="cs-CZ" w:eastAsia="cs-CZ" w:bidi="cs-CZ"/>
    </w:rPr>
  </w:style>
  <w:style w:type="paragraph" w:customStyle="1" w:styleId="Poznmkapodarou2">
    <w:name w:val="Poznámka pod čarou2"/>
    <w:basedOn w:val="Normln"/>
    <w:link w:val="Poznmkapodarou"/>
    <w:pPr>
      <w:shd w:val="clear" w:color="auto" w:fill="FFFFFF"/>
      <w:spacing w:line="216" w:lineRule="exact"/>
      <w:jc w:val="both"/>
    </w:pPr>
    <w:rPr>
      <w:rFonts w:ascii="Calibri" w:eastAsia="Calibri" w:hAnsi="Calibri" w:cs="Calibri"/>
      <w:sz w:val="17"/>
      <w:szCs w:val="17"/>
      <w:lang w:val="en-US" w:eastAsia="en-US" w:bidi="en-US"/>
    </w:rPr>
  </w:style>
  <w:style w:type="paragraph" w:customStyle="1" w:styleId="Zkladntext30">
    <w:name w:val="Základní text (3)"/>
    <w:basedOn w:val="Normln"/>
    <w:link w:val="Zkladntext3"/>
    <w:pPr>
      <w:shd w:val="clear" w:color="auto" w:fill="FFFFFF"/>
      <w:spacing w:after="3120" w:line="638" w:lineRule="exact"/>
      <w:jc w:val="center"/>
    </w:pPr>
    <w:rPr>
      <w:rFonts w:ascii="Calibri" w:eastAsia="Calibri" w:hAnsi="Calibri" w:cs="Calibri"/>
      <w:sz w:val="34"/>
      <w:szCs w:val="34"/>
    </w:rPr>
  </w:style>
  <w:style w:type="paragraph" w:customStyle="1" w:styleId="Zkladntext40">
    <w:name w:val="Základní text (4)"/>
    <w:basedOn w:val="Normln"/>
    <w:link w:val="Zkladntext4"/>
    <w:pPr>
      <w:shd w:val="clear" w:color="auto" w:fill="FFFFFF"/>
      <w:spacing w:before="3120" w:after="180" w:line="0" w:lineRule="atLeast"/>
    </w:pPr>
    <w:rPr>
      <w:rFonts w:ascii="Calibri" w:eastAsia="Calibri" w:hAnsi="Calibri" w:cs="Calibri"/>
      <w:sz w:val="38"/>
      <w:szCs w:val="38"/>
    </w:rPr>
  </w:style>
  <w:style w:type="paragraph" w:customStyle="1" w:styleId="Zkladntext50">
    <w:name w:val="Základní text (5)"/>
    <w:basedOn w:val="Normln"/>
    <w:link w:val="Zkladntext5"/>
    <w:pPr>
      <w:shd w:val="clear" w:color="auto" w:fill="FFFFFF"/>
      <w:spacing w:before="1020" w:after="6300" w:line="0" w:lineRule="atLeast"/>
      <w:jc w:val="center"/>
    </w:pPr>
    <w:rPr>
      <w:rFonts w:ascii="Calibri" w:eastAsia="Calibri" w:hAnsi="Calibri" w:cs="Calibri"/>
      <w:sz w:val="38"/>
      <w:szCs w:val="38"/>
    </w:rPr>
  </w:style>
  <w:style w:type="paragraph" w:customStyle="1" w:styleId="Zkladntext60">
    <w:name w:val="Základní text (6)"/>
    <w:basedOn w:val="Normln"/>
    <w:link w:val="Zkladntext6"/>
    <w:pPr>
      <w:shd w:val="clear" w:color="auto" w:fill="FFFFFF"/>
      <w:spacing w:before="6300" w:line="0" w:lineRule="atLeast"/>
      <w:jc w:val="right"/>
    </w:pPr>
    <w:rPr>
      <w:rFonts w:ascii="Calibri" w:eastAsia="Calibri" w:hAnsi="Calibri" w:cs="Calibri"/>
      <w:sz w:val="34"/>
      <w:szCs w:val="34"/>
    </w:rPr>
  </w:style>
  <w:style w:type="paragraph" w:customStyle="1" w:styleId="Nadpis10">
    <w:name w:val="Nadpis #1"/>
    <w:basedOn w:val="Normln"/>
    <w:link w:val="Nadpis1"/>
    <w:uiPriority w:val="99"/>
    <w:pPr>
      <w:shd w:val="clear" w:color="auto" w:fill="FFFFFF"/>
      <w:spacing w:after="180" w:line="0" w:lineRule="atLeast"/>
      <w:jc w:val="center"/>
      <w:outlineLvl w:val="0"/>
    </w:pPr>
    <w:rPr>
      <w:rFonts w:ascii="Calibri" w:eastAsia="Calibri" w:hAnsi="Calibri" w:cs="Calibri"/>
      <w:sz w:val="30"/>
      <w:szCs w:val="30"/>
    </w:rPr>
  </w:style>
  <w:style w:type="paragraph" w:customStyle="1" w:styleId="ZhlavneboZpat1">
    <w:name w:val="Záhlaví nebo Zápatí1"/>
    <w:basedOn w:val="Normln"/>
    <w:link w:val="ZhlavneboZpat"/>
    <w:pPr>
      <w:shd w:val="clear" w:color="auto" w:fill="FFFFFF"/>
      <w:spacing w:line="269" w:lineRule="exact"/>
    </w:pPr>
    <w:rPr>
      <w:rFonts w:ascii="Calibri" w:eastAsia="Calibri" w:hAnsi="Calibri" w:cs="Calibri"/>
      <w:sz w:val="22"/>
      <w:szCs w:val="22"/>
    </w:rPr>
  </w:style>
  <w:style w:type="paragraph" w:customStyle="1" w:styleId="Zkladntext72">
    <w:name w:val="Základní text (7)2"/>
    <w:basedOn w:val="Normln"/>
    <w:link w:val="Zkladntext7"/>
    <w:pPr>
      <w:shd w:val="clear" w:color="auto" w:fill="FFFFFF"/>
      <w:spacing w:before="180" w:after="1200" w:line="0" w:lineRule="atLeast"/>
      <w:ind w:hanging="380"/>
      <w:jc w:val="center"/>
    </w:pPr>
    <w:rPr>
      <w:rFonts w:ascii="Calibri" w:eastAsia="Calibri" w:hAnsi="Calibri" w:cs="Calibri"/>
    </w:rPr>
  </w:style>
  <w:style w:type="paragraph" w:customStyle="1" w:styleId="Nadpis22">
    <w:name w:val="Nadpis #22"/>
    <w:basedOn w:val="Normln"/>
    <w:link w:val="Nadpis2"/>
    <w:pPr>
      <w:shd w:val="clear" w:color="auto" w:fill="FFFFFF"/>
      <w:spacing w:before="1200" w:after="480" w:line="0" w:lineRule="atLeast"/>
      <w:outlineLvl w:val="1"/>
    </w:pPr>
    <w:rPr>
      <w:rFonts w:ascii="Calibri" w:eastAsia="Calibri" w:hAnsi="Calibri" w:cs="Calibri"/>
      <w:sz w:val="30"/>
      <w:szCs w:val="30"/>
    </w:rPr>
  </w:style>
  <w:style w:type="paragraph" w:customStyle="1" w:styleId="Nadpis32">
    <w:name w:val="Nadpis #32"/>
    <w:basedOn w:val="Normln"/>
    <w:link w:val="Nadpis3"/>
    <w:pPr>
      <w:shd w:val="clear" w:color="auto" w:fill="FFFFFF"/>
      <w:spacing w:before="480" w:after="240" w:line="0" w:lineRule="atLeast"/>
      <w:outlineLvl w:val="2"/>
    </w:pPr>
    <w:rPr>
      <w:rFonts w:ascii="Calibri" w:eastAsia="Calibri" w:hAnsi="Calibri" w:cs="Calibri"/>
    </w:rPr>
  </w:style>
  <w:style w:type="paragraph" w:customStyle="1" w:styleId="Zkladntext22">
    <w:name w:val="Základní text (2)2"/>
    <w:basedOn w:val="Normln"/>
    <w:link w:val="Zkladntext2"/>
    <w:pPr>
      <w:shd w:val="clear" w:color="auto" w:fill="FFFFFF"/>
      <w:spacing w:before="240" w:after="240" w:line="0" w:lineRule="atLeast"/>
      <w:ind w:hanging="360"/>
    </w:pPr>
    <w:rPr>
      <w:rFonts w:ascii="Calibri" w:eastAsia="Calibri" w:hAnsi="Calibri" w:cs="Calibri"/>
      <w:sz w:val="21"/>
      <w:szCs w:val="21"/>
    </w:rPr>
  </w:style>
  <w:style w:type="paragraph" w:customStyle="1" w:styleId="Zkladntext80">
    <w:name w:val="Základní text (8)"/>
    <w:basedOn w:val="Normln"/>
    <w:link w:val="Zkladntext8"/>
    <w:uiPriority w:val="99"/>
    <w:pPr>
      <w:shd w:val="clear" w:color="auto" w:fill="FFFFFF"/>
      <w:spacing w:before="120" w:after="240" w:line="0" w:lineRule="atLeast"/>
      <w:jc w:val="both"/>
    </w:pPr>
    <w:rPr>
      <w:rFonts w:ascii="Calibri" w:eastAsia="Calibri" w:hAnsi="Calibri" w:cs="Calibri"/>
      <w:i/>
      <w:iCs/>
      <w:sz w:val="21"/>
      <w:szCs w:val="21"/>
    </w:rPr>
  </w:style>
  <w:style w:type="paragraph" w:customStyle="1" w:styleId="Nadpis40">
    <w:name w:val="Nadpis #4"/>
    <w:basedOn w:val="Normln"/>
    <w:link w:val="Nadpis4"/>
    <w:uiPriority w:val="99"/>
    <w:pPr>
      <w:shd w:val="clear" w:color="auto" w:fill="FFFFFF"/>
      <w:spacing w:line="288" w:lineRule="exact"/>
      <w:outlineLvl w:val="3"/>
    </w:pPr>
    <w:rPr>
      <w:rFonts w:ascii="Calibri" w:eastAsia="Calibri" w:hAnsi="Calibri" w:cs="Calibri"/>
      <w:sz w:val="22"/>
      <w:szCs w:val="22"/>
    </w:rPr>
  </w:style>
  <w:style w:type="paragraph" w:styleId="Zhlav">
    <w:name w:val="header"/>
    <w:basedOn w:val="Normln"/>
    <w:link w:val="ZhlavChar"/>
    <w:uiPriority w:val="99"/>
    <w:unhideWhenUsed/>
    <w:rsid w:val="0000206B"/>
    <w:pPr>
      <w:tabs>
        <w:tab w:val="center" w:pos="4536"/>
        <w:tab w:val="right" w:pos="9072"/>
      </w:tabs>
    </w:pPr>
  </w:style>
  <w:style w:type="character" w:customStyle="1" w:styleId="ZhlavChar">
    <w:name w:val="Záhlaví Char"/>
    <w:basedOn w:val="Standardnpsmoodstavce"/>
    <w:link w:val="Zhlav"/>
    <w:uiPriority w:val="99"/>
    <w:rsid w:val="0000206B"/>
    <w:rPr>
      <w:color w:val="000000"/>
    </w:rPr>
  </w:style>
  <w:style w:type="paragraph" w:styleId="Zpat">
    <w:name w:val="footer"/>
    <w:basedOn w:val="Normln"/>
    <w:link w:val="ZpatChar"/>
    <w:uiPriority w:val="99"/>
    <w:unhideWhenUsed/>
    <w:rsid w:val="0000206B"/>
    <w:pPr>
      <w:tabs>
        <w:tab w:val="center" w:pos="4536"/>
        <w:tab w:val="right" w:pos="9072"/>
      </w:tabs>
    </w:pPr>
  </w:style>
  <w:style w:type="character" w:customStyle="1" w:styleId="ZpatChar">
    <w:name w:val="Zápatí Char"/>
    <w:basedOn w:val="Standardnpsmoodstavce"/>
    <w:link w:val="Zpat"/>
    <w:uiPriority w:val="99"/>
    <w:rsid w:val="0000206B"/>
    <w:rPr>
      <w:color w:val="000000"/>
    </w:rPr>
  </w:style>
  <w:style w:type="character" w:styleId="Sledovanodkaz">
    <w:name w:val="FollowedHyperlink"/>
    <w:basedOn w:val="Standardnpsmoodstavce"/>
    <w:uiPriority w:val="99"/>
    <w:semiHidden/>
    <w:unhideWhenUsed/>
    <w:rsid w:val="0042783E"/>
    <w:rPr>
      <w:color w:val="954F72" w:themeColor="followedHyperlink"/>
      <w:u w:val="single"/>
    </w:rPr>
  </w:style>
  <w:style w:type="paragraph" w:styleId="Textpoznpodarou">
    <w:name w:val="footnote text"/>
    <w:basedOn w:val="Normln"/>
    <w:link w:val="TextpoznpodarouChar"/>
    <w:uiPriority w:val="99"/>
    <w:semiHidden/>
    <w:unhideWhenUsed/>
    <w:rsid w:val="002B6DDE"/>
    <w:rPr>
      <w:sz w:val="20"/>
      <w:szCs w:val="20"/>
    </w:rPr>
  </w:style>
  <w:style w:type="character" w:customStyle="1" w:styleId="TextpoznpodarouChar">
    <w:name w:val="Text pozn. pod čarou Char"/>
    <w:basedOn w:val="Standardnpsmoodstavce"/>
    <w:link w:val="Textpoznpodarou"/>
    <w:uiPriority w:val="99"/>
    <w:semiHidden/>
    <w:rsid w:val="002B6DDE"/>
    <w:rPr>
      <w:color w:val="000000"/>
      <w:sz w:val="20"/>
      <w:szCs w:val="20"/>
    </w:rPr>
  </w:style>
  <w:style w:type="character" w:styleId="Znakapoznpodarou">
    <w:name w:val="footnote reference"/>
    <w:basedOn w:val="Standardnpsmoodstavce"/>
    <w:uiPriority w:val="99"/>
    <w:semiHidden/>
    <w:unhideWhenUsed/>
    <w:rsid w:val="002B6DDE"/>
    <w:rPr>
      <w:vertAlign w:val="superscript"/>
    </w:rPr>
  </w:style>
  <w:style w:type="paragraph" w:styleId="Textbubliny">
    <w:name w:val="Balloon Text"/>
    <w:basedOn w:val="Normln"/>
    <w:link w:val="TextbublinyChar"/>
    <w:uiPriority w:val="99"/>
    <w:semiHidden/>
    <w:unhideWhenUsed/>
    <w:rsid w:val="005D0E72"/>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D0E72"/>
    <w:rPr>
      <w:rFonts w:ascii="Segoe UI" w:hAnsi="Segoe UI" w:cs="Segoe UI"/>
      <w:color w:val="000000"/>
      <w:sz w:val="18"/>
      <w:szCs w:val="18"/>
    </w:rPr>
  </w:style>
  <w:style w:type="paragraph" w:styleId="Odstavecseseznamem">
    <w:name w:val="List Paragraph"/>
    <w:basedOn w:val="Normln"/>
    <w:uiPriority w:val="34"/>
    <w:qFormat/>
    <w:rsid w:val="004C7287"/>
    <w:pPr>
      <w:ind w:left="720"/>
      <w:contextualSpacing/>
    </w:pPr>
  </w:style>
  <w:style w:type="paragraph" w:customStyle="1" w:styleId="Poznmkapodarou1">
    <w:name w:val="Poznámka pod čarou1"/>
    <w:basedOn w:val="Normln"/>
    <w:uiPriority w:val="99"/>
    <w:rsid w:val="00CF6D12"/>
    <w:pPr>
      <w:shd w:val="clear" w:color="auto" w:fill="FFFFFF"/>
      <w:spacing w:line="216" w:lineRule="exact"/>
      <w:jc w:val="both"/>
    </w:pPr>
    <w:rPr>
      <w:rFonts w:ascii="Calibri" w:hAnsi="Calibri" w:cs="Calibri"/>
      <w:sz w:val="17"/>
      <w:szCs w:val="17"/>
      <w:lang w:val="en-US" w:eastAsia="en-US" w:bidi="ar-SA"/>
    </w:rPr>
  </w:style>
  <w:style w:type="paragraph" w:customStyle="1" w:styleId="Zkladntext71">
    <w:name w:val="Základní text (7)1"/>
    <w:basedOn w:val="Normln"/>
    <w:uiPriority w:val="99"/>
    <w:rsid w:val="00CF6D12"/>
    <w:pPr>
      <w:shd w:val="clear" w:color="auto" w:fill="FFFFFF"/>
      <w:spacing w:before="180" w:after="1200" w:line="240" w:lineRule="atLeast"/>
      <w:ind w:hanging="380"/>
      <w:jc w:val="center"/>
    </w:pPr>
    <w:rPr>
      <w:rFonts w:ascii="Calibri" w:hAnsi="Calibri" w:cs="Calibri"/>
      <w:lang w:bidi="ar-SA"/>
    </w:rPr>
  </w:style>
  <w:style w:type="paragraph" w:customStyle="1" w:styleId="Nadpis21">
    <w:name w:val="Nadpis #21"/>
    <w:basedOn w:val="Normln"/>
    <w:uiPriority w:val="99"/>
    <w:rsid w:val="00CF6D12"/>
    <w:pPr>
      <w:shd w:val="clear" w:color="auto" w:fill="FFFFFF"/>
      <w:spacing w:before="1200" w:after="480" w:line="240" w:lineRule="atLeast"/>
      <w:outlineLvl w:val="1"/>
    </w:pPr>
    <w:rPr>
      <w:rFonts w:ascii="Calibri" w:hAnsi="Calibri" w:cs="Calibri"/>
      <w:sz w:val="30"/>
      <w:szCs w:val="30"/>
      <w:lang w:bidi="ar-SA"/>
    </w:rPr>
  </w:style>
  <w:style w:type="paragraph" w:customStyle="1" w:styleId="Nadpis31">
    <w:name w:val="Nadpis #31"/>
    <w:basedOn w:val="Normln"/>
    <w:uiPriority w:val="99"/>
    <w:rsid w:val="00CF6D12"/>
    <w:pPr>
      <w:shd w:val="clear" w:color="auto" w:fill="FFFFFF"/>
      <w:spacing w:before="480" w:after="240" w:line="240" w:lineRule="atLeast"/>
      <w:outlineLvl w:val="2"/>
    </w:pPr>
    <w:rPr>
      <w:rFonts w:ascii="Calibri" w:hAnsi="Calibri" w:cs="Calibri"/>
      <w:lang w:bidi="ar-SA"/>
    </w:rPr>
  </w:style>
  <w:style w:type="paragraph" w:customStyle="1" w:styleId="Zkladntext21">
    <w:name w:val="Základní text (2)1"/>
    <w:basedOn w:val="Normln"/>
    <w:uiPriority w:val="99"/>
    <w:rsid w:val="00CF6D12"/>
    <w:pPr>
      <w:shd w:val="clear" w:color="auto" w:fill="FFFFFF"/>
      <w:spacing w:before="240" w:after="240" w:line="240" w:lineRule="atLeast"/>
      <w:ind w:hanging="360"/>
    </w:pPr>
    <w:rPr>
      <w:rFonts w:ascii="Calibri" w:hAnsi="Calibri" w:cs="Calibri"/>
      <w:sz w:val="21"/>
      <w:szCs w:val="21"/>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201206">
      <w:bodyDiv w:val="1"/>
      <w:marLeft w:val="0"/>
      <w:marRight w:val="0"/>
      <w:marTop w:val="0"/>
      <w:marBottom w:val="0"/>
      <w:divBdr>
        <w:top w:val="none" w:sz="0" w:space="0" w:color="auto"/>
        <w:left w:val="none" w:sz="0" w:space="0" w:color="auto"/>
        <w:bottom w:val="none" w:sz="0" w:space="0" w:color="auto"/>
        <w:right w:val="none" w:sz="0" w:space="0" w:color="auto"/>
      </w:divBdr>
    </w:div>
    <w:div w:id="93215264">
      <w:bodyDiv w:val="1"/>
      <w:marLeft w:val="0"/>
      <w:marRight w:val="0"/>
      <w:marTop w:val="0"/>
      <w:marBottom w:val="0"/>
      <w:divBdr>
        <w:top w:val="none" w:sz="0" w:space="0" w:color="auto"/>
        <w:left w:val="none" w:sz="0" w:space="0" w:color="auto"/>
        <w:bottom w:val="none" w:sz="0" w:space="0" w:color="auto"/>
        <w:right w:val="none" w:sz="0" w:space="0" w:color="auto"/>
      </w:divBdr>
    </w:div>
    <w:div w:id="285279695">
      <w:bodyDiv w:val="1"/>
      <w:marLeft w:val="0"/>
      <w:marRight w:val="0"/>
      <w:marTop w:val="0"/>
      <w:marBottom w:val="0"/>
      <w:divBdr>
        <w:top w:val="none" w:sz="0" w:space="0" w:color="auto"/>
        <w:left w:val="none" w:sz="0" w:space="0" w:color="auto"/>
        <w:bottom w:val="none" w:sz="0" w:space="0" w:color="auto"/>
        <w:right w:val="none" w:sz="0" w:space="0" w:color="auto"/>
      </w:divBdr>
    </w:div>
    <w:div w:id="407267420">
      <w:bodyDiv w:val="1"/>
      <w:marLeft w:val="0"/>
      <w:marRight w:val="0"/>
      <w:marTop w:val="0"/>
      <w:marBottom w:val="0"/>
      <w:divBdr>
        <w:top w:val="none" w:sz="0" w:space="0" w:color="auto"/>
        <w:left w:val="none" w:sz="0" w:space="0" w:color="auto"/>
        <w:bottom w:val="none" w:sz="0" w:space="0" w:color="auto"/>
        <w:right w:val="none" w:sz="0" w:space="0" w:color="auto"/>
      </w:divBdr>
    </w:div>
    <w:div w:id="440954671">
      <w:bodyDiv w:val="1"/>
      <w:marLeft w:val="0"/>
      <w:marRight w:val="0"/>
      <w:marTop w:val="0"/>
      <w:marBottom w:val="0"/>
      <w:divBdr>
        <w:top w:val="none" w:sz="0" w:space="0" w:color="auto"/>
        <w:left w:val="none" w:sz="0" w:space="0" w:color="auto"/>
        <w:bottom w:val="none" w:sz="0" w:space="0" w:color="auto"/>
        <w:right w:val="none" w:sz="0" w:space="0" w:color="auto"/>
      </w:divBdr>
    </w:div>
    <w:div w:id="723986612">
      <w:bodyDiv w:val="1"/>
      <w:marLeft w:val="0"/>
      <w:marRight w:val="0"/>
      <w:marTop w:val="0"/>
      <w:marBottom w:val="0"/>
      <w:divBdr>
        <w:top w:val="none" w:sz="0" w:space="0" w:color="auto"/>
        <w:left w:val="none" w:sz="0" w:space="0" w:color="auto"/>
        <w:bottom w:val="none" w:sz="0" w:space="0" w:color="auto"/>
        <w:right w:val="none" w:sz="0" w:space="0" w:color="auto"/>
      </w:divBdr>
    </w:div>
    <w:div w:id="1026910886">
      <w:bodyDiv w:val="1"/>
      <w:marLeft w:val="0"/>
      <w:marRight w:val="0"/>
      <w:marTop w:val="0"/>
      <w:marBottom w:val="0"/>
      <w:divBdr>
        <w:top w:val="none" w:sz="0" w:space="0" w:color="auto"/>
        <w:left w:val="none" w:sz="0" w:space="0" w:color="auto"/>
        <w:bottom w:val="none" w:sz="0" w:space="0" w:color="auto"/>
        <w:right w:val="none" w:sz="0" w:space="0" w:color="auto"/>
      </w:divBdr>
    </w:div>
    <w:div w:id="1225413334">
      <w:bodyDiv w:val="1"/>
      <w:marLeft w:val="0"/>
      <w:marRight w:val="0"/>
      <w:marTop w:val="0"/>
      <w:marBottom w:val="0"/>
      <w:divBdr>
        <w:top w:val="none" w:sz="0" w:space="0" w:color="auto"/>
        <w:left w:val="none" w:sz="0" w:space="0" w:color="auto"/>
        <w:bottom w:val="none" w:sz="0" w:space="0" w:color="auto"/>
        <w:right w:val="none" w:sz="0" w:space="0" w:color="auto"/>
      </w:divBdr>
    </w:div>
    <w:div w:id="1458985105">
      <w:bodyDiv w:val="1"/>
      <w:marLeft w:val="0"/>
      <w:marRight w:val="0"/>
      <w:marTop w:val="0"/>
      <w:marBottom w:val="0"/>
      <w:divBdr>
        <w:top w:val="none" w:sz="0" w:space="0" w:color="auto"/>
        <w:left w:val="none" w:sz="0" w:space="0" w:color="auto"/>
        <w:bottom w:val="none" w:sz="0" w:space="0" w:color="auto"/>
        <w:right w:val="none" w:sz="0" w:space="0" w:color="auto"/>
      </w:divBdr>
    </w:div>
    <w:div w:id="1551114301">
      <w:bodyDiv w:val="1"/>
      <w:marLeft w:val="0"/>
      <w:marRight w:val="0"/>
      <w:marTop w:val="0"/>
      <w:marBottom w:val="0"/>
      <w:divBdr>
        <w:top w:val="none" w:sz="0" w:space="0" w:color="auto"/>
        <w:left w:val="none" w:sz="0" w:space="0" w:color="auto"/>
        <w:bottom w:val="none" w:sz="0" w:space="0" w:color="auto"/>
        <w:right w:val="none" w:sz="0" w:space="0" w:color="auto"/>
      </w:divBdr>
    </w:div>
    <w:div w:id="1616017758">
      <w:bodyDiv w:val="1"/>
      <w:marLeft w:val="0"/>
      <w:marRight w:val="0"/>
      <w:marTop w:val="0"/>
      <w:marBottom w:val="0"/>
      <w:divBdr>
        <w:top w:val="none" w:sz="0" w:space="0" w:color="auto"/>
        <w:left w:val="none" w:sz="0" w:space="0" w:color="auto"/>
        <w:bottom w:val="none" w:sz="0" w:space="0" w:color="auto"/>
        <w:right w:val="none" w:sz="0" w:space="0" w:color="auto"/>
      </w:divBdr>
    </w:div>
    <w:div w:id="1660687972">
      <w:bodyDiv w:val="1"/>
      <w:marLeft w:val="0"/>
      <w:marRight w:val="0"/>
      <w:marTop w:val="0"/>
      <w:marBottom w:val="0"/>
      <w:divBdr>
        <w:top w:val="none" w:sz="0" w:space="0" w:color="auto"/>
        <w:left w:val="none" w:sz="0" w:space="0" w:color="auto"/>
        <w:bottom w:val="none" w:sz="0" w:space="0" w:color="auto"/>
        <w:right w:val="none" w:sz="0" w:space="0" w:color="auto"/>
      </w:divBdr>
    </w:div>
    <w:div w:id="1784808120">
      <w:bodyDiv w:val="1"/>
      <w:marLeft w:val="0"/>
      <w:marRight w:val="0"/>
      <w:marTop w:val="0"/>
      <w:marBottom w:val="0"/>
      <w:divBdr>
        <w:top w:val="none" w:sz="0" w:space="0" w:color="auto"/>
        <w:left w:val="none" w:sz="0" w:space="0" w:color="auto"/>
        <w:bottom w:val="none" w:sz="0" w:space="0" w:color="auto"/>
        <w:right w:val="none" w:sz="0" w:space="0" w:color="auto"/>
      </w:divBdr>
    </w:div>
    <w:div w:id="1934971237">
      <w:bodyDiv w:val="1"/>
      <w:marLeft w:val="0"/>
      <w:marRight w:val="0"/>
      <w:marTop w:val="0"/>
      <w:marBottom w:val="0"/>
      <w:divBdr>
        <w:top w:val="none" w:sz="0" w:space="0" w:color="auto"/>
        <w:left w:val="none" w:sz="0" w:space="0" w:color="auto"/>
        <w:bottom w:val="none" w:sz="0" w:space="0" w:color="auto"/>
        <w:right w:val="none" w:sz="0" w:space="0" w:color="auto"/>
      </w:divBdr>
    </w:div>
    <w:div w:id="2015450534">
      <w:bodyDiv w:val="1"/>
      <w:marLeft w:val="0"/>
      <w:marRight w:val="0"/>
      <w:marTop w:val="0"/>
      <w:marBottom w:val="0"/>
      <w:divBdr>
        <w:top w:val="none" w:sz="0" w:space="0" w:color="auto"/>
        <w:left w:val="none" w:sz="0" w:space="0" w:color="auto"/>
        <w:bottom w:val="none" w:sz="0" w:space="0" w:color="auto"/>
        <w:right w:val="none" w:sz="0" w:space="0" w:color="auto"/>
      </w:divBdr>
    </w:div>
    <w:div w:id="21208317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oter" Target="footer8.xml"/><Relationship Id="rId3" Type="http://schemas.openxmlformats.org/officeDocument/2006/relationships/styles" Target="styles.xml"/><Relationship Id="rId21" Type="http://schemas.openxmlformats.org/officeDocument/2006/relationships/footer" Target="footer6.xml"/><Relationship Id="rId34"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oter" Target="footer7.xml"/><Relationship Id="rId33" Type="http://schemas.openxmlformats.org/officeDocument/2006/relationships/header" Target="header12.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8.xml"/><Relationship Id="rId32" Type="http://schemas.openxmlformats.org/officeDocument/2006/relationships/footer" Target="footer11.xml"/><Relationship Id="rId37" Type="http://schemas.microsoft.com/office/2011/relationships/people" Target="people.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7.xml"/><Relationship Id="rId28" Type="http://schemas.openxmlformats.org/officeDocument/2006/relationships/footer" Target="footer9.xml"/><Relationship Id="rId36"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footer" Target="footer5.xml"/><Relationship Id="rId31" Type="http://schemas.openxmlformats.org/officeDocument/2006/relationships/footer" Target="footer10.xml"/><Relationship Id="rId4" Type="http://schemas.microsoft.com/office/2007/relationships/stylesWithEffects" Target="stylesWithEffects.xml"/><Relationship Id="rId9" Type="http://schemas.openxmlformats.org/officeDocument/2006/relationships/hyperlink" Target="http://portal.k.utb.cz/" TargetMode="External"/><Relationship Id="rId14" Type="http://schemas.openxmlformats.org/officeDocument/2006/relationships/header" Target="header3.xml"/><Relationship Id="rId22" Type="http://schemas.openxmlformats.org/officeDocument/2006/relationships/hyperlink" Target="javascript:;" TargetMode="External"/><Relationship Id="rId27" Type="http://schemas.openxmlformats.org/officeDocument/2006/relationships/header" Target="header9.xml"/><Relationship Id="rId30" Type="http://schemas.openxmlformats.org/officeDocument/2006/relationships/header" Target="header11.xml"/><Relationship Id="rId35"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B81CC9-050D-4763-956C-8E2D9112E6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25</Pages>
  <Words>10024</Words>
  <Characters>59144</Characters>
  <Application>Microsoft Office Word</Application>
  <DocSecurity>0</DocSecurity>
  <Lines>492</Lines>
  <Paragraphs>138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69030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Tomaštík</dc:creator>
  <cp:keywords/>
  <dc:description/>
  <cp:lastModifiedBy>PS</cp:lastModifiedBy>
  <cp:revision>10</cp:revision>
  <cp:lastPrinted>2018-06-06T11:48:00Z</cp:lastPrinted>
  <dcterms:created xsi:type="dcterms:W3CDTF">2018-09-01T15:33:00Z</dcterms:created>
  <dcterms:modified xsi:type="dcterms:W3CDTF">2018-11-24T18:21:00Z</dcterms:modified>
</cp:coreProperties>
</file>